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27240FB7"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7D0B50">
        <w:rPr>
          <w:rFonts w:ascii="GHEA Grapalat" w:hAnsi="GHEA Grapalat"/>
          <w:i w:val="0"/>
          <w:lang w:val="hy-AM"/>
        </w:rPr>
        <w:t>հոկտեմբերի</w:t>
      </w:r>
      <w:r w:rsidR="00BF6FDA">
        <w:rPr>
          <w:rFonts w:ascii="GHEA Grapalat" w:hAnsi="GHEA Grapalat"/>
          <w:i w:val="0"/>
          <w:lang w:val="hy-AM"/>
        </w:rPr>
        <w:t xml:space="preserve"> </w:t>
      </w:r>
      <w:r w:rsidR="007D0B50">
        <w:rPr>
          <w:rFonts w:ascii="GHEA Grapalat" w:hAnsi="GHEA Grapalat"/>
          <w:i w:val="0"/>
          <w:lang w:val="hy-AM"/>
        </w:rPr>
        <w:t>14</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07C69FA5"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AE330B">
        <w:rPr>
          <w:rFonts w:ascii="GHEA Grapalat" w:hAnsi="GHEA Grapalat"/>
          <w:b/>
          <w:i w:val="0"/>
          <w:lang w:val="af-ZA"/>
        </w:rPr>
        <w:t>ԵՔ-ԲՄԽԾՁԲ-</w:t>
      </w:r>
      <w:r w:rsidR="007D0B50">
        <w:rPr>
          <w:rFonts w:ascii="GHEA Grapalat" w:hAnsi="GHEA Grapalat"/>
          <w:b/>
          <w:i w:val="0"/>
          <w:lang w:val="af-ZA"/>
        </w:rPr>
        <w:t>25/46</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56A4F8BD" w14:textId="77777777" w:rsidR="0093355B" w:rsidRPr="00FD2B1C" w:rsidRDefault="0093355B" w:rsidP="0093355B">
      <w:pPr>
        <w:pStyle w:val="BodyTextIndent"/>
        <w:spacing w:line="240" w:lineRule="auto"/>
        <w:jc w:val="center"/>
        <w:rPr>
          <w:rFonts w:ascii="GHEA Grapalat" w:hAnsi="GHEA Grapalat"/>
          <w:b/>
          <w:i w:val="0"/>
          <w:sz w:val="22"/>
          <w:szCs w:val="22"/>
          <w:lang w:val="hy-AM"/>
        </w:rPr>
      </w:pPr>
      <w:r w:rsidRPr="00FD2B1C">
        <w:rPr>
          <w:rFonts w:ascii="GHEA Grapalat" w:hAnsi="GHEA Grapalat"/>
          <w:b/>
          <w:i w:val="0"/>
          <w:sz w:val="22"/>
          <w:szCs w:val="22"/>
          <w:lang w:val="hy-AM"/>
        </w:rPr>
        <w:t xml:space="preserve">Գնման ընթացակարգը հայտարարվում է </w:t>
      </w:r>
      <w:r w:rsidRPr="00FD2B1C">
        <w:rPr>
          <w:rFonts w:ascii="GHEA Grapalat" w:hAnsi="GHEA Grapalat"/>
          <w:b/>
          <w:i w:val="0"/>
          <w:sz w:val="22"/>
          <w:szCs w:val="22"/>
          <w:lang w:val="af-ZA"/>
        </w:rPr>
        <w:t xml:space="preserve">«Գնումների մասին» օրենքի </w:t>
      </w:r>
      <w:r w:rsidRPr="00FD2B1C">
        <w:rPr>
          <w:rFonts w:ascii="GHEA Grapalat" w:hAnsi="GHEA Grapalat"/>
          <w:b/>
          <w:i w:val="0"/>
          <w:sz w:val="22"/>
          <w:szCs w:val="22"/>
          <w:lang w:val="hy-AM"/>
        </w:rPr>
        <w:t>1</w:t>
      </w:r>
      <w:r>
        <w:rPr>
          <w:rFonts w:ascii="GHEA Grapalat" w:hAnsi="GHEA Grapalat"/>
          <w:b/>
          <w:i w:val="0"/>
          <w:sz w:val="22"/>
          <w:szCs w:val="22"/>
          <w:lang w:val="hy-AM"/>
        </w:rPr>
        <w:t>5</w:t>
      </w:r>
      <w:r w:rsidRPr="00FD2B1C">
        <w:rPr>
          <w:rFonts w:ascii="GHEA Grapalat" w:hAnsi="GHEA Grapalat"/>
          <w:b/>
          <w:i w:val="0"/>
          <w:sz w:val="22"/>
          <w:szCs w:val="22"/>
          <w:lang w:val="af-ZA"/>
        </w:rPr>
        <w:t>-րդ հոդվածի</w:t>
      </w:r>
      <w:r w:rsidRPr="00FD2B1C">
        <w:rPr>
          <w:rFonts w:ascii="GHEA Grapalat" w:hAnsi="GHEA Grapalat"/>
          <w:b/>
          <w:i w:val="0"/>
          <w:sz w:val="22"/>
          <w:szCs w:val="22"/>
          <w:lang w:val="hy-AM"/>
        </w:rPr>
        <w:t xml:space="preserve"> </w:t>
      </w:r>
      <w:r>
        <w:rPr>
          <w:rFonts w:ascii="GHEA Grapalat" w:hAnsi="GHEA Grapalat"/>
          <w:b/>
          <w:i w:val="0"/>
          <w:sz w:val="22"/>
          <w:szCs w:val="22"/>
          <w:lang w:val="hy-AM"/>
        </w:rPr>
        <w:t xml:space="preserve">            </w:t>
      </w:r>
      <w:r w:rsidRPr="00C56C87">
        <w:rPr>
          <w:rFonts w:ascii="GHEA Grapalat" w:hAnsi="GHEA Grapalat"/>
          <w:b/>
          <w:i w:val="0"/>
          <w:sz w:val="22"/>
          <w:szCs w:val="22"/>
          <w:lang w:val="hy-AM"/>
        </w:rPr>
        <w:t>6</w:t>
      </w:r>
      <w:r w:rsidRPr="00FD2B1C">
        <w:rPr>
          <w:rFonts w:ascii="GHEA Grapalat" w:hAnsi="GHEA Grapalat"/>
          <w:b/>
          <w:i w:val="0"/>
          <w:sz w:val="22"/>
          <w:szCs w:val="22"/>
          <w:lang w:val="hy-AM"/>
        </w:rPr>
        <w:t>-րդ մասի</w:t>
      </w:r>
      <w:r w:rsidRPr="00915B71">
        <w:rPr>
          <w:rFonts w:ascii="GHEA Grapalat" w:hAnsi="GHEA Grapalat"/>
          <w:b/>
          <w:i w:val="0"/>
          <w:sz w:val="22"/>
          <w:szCs w:val="22"/>
          <w:lang w:val="af-ZA"/>
        </w:rPr>
        <w:t xml:space="preserve"> </w:t>
      </w:r>
      <w:r>
        <w:rPr>
          <w:rFonts w:ascii="GHEA Grapalat" w:hAnsi="GHEA Grapalat"/>
          <w:b/>
          <w:i w:val="0"/>
          <w:sz w:val="22"/>
          <w:szCs w:val="22"/>
          <w:lang w:val="af-ZA"/>
        </w:rPr>
        <w:t>2</w:t>
      </w:r>
      <w:r>
        <w:rPr>
          <w:rFonts w:ascii="GHEA Grapalat" w:hAnsi="GHEA Grapalat"/>
          <w:b/>
          <w:i w:val="0"/>
          <w:sz w:val="22"/>
          <w:szCs w:val="22"/>
          <w:lang w:val="hy-AM"/>
        </w:rPr>
        <w:t>-րդ կետի</w:t>
      </w:r>
      <w:r w:rsidRPr="00FD2B1C">
        <w:rPr>
          <w:rFonts w:ascii="GHEA Grapalat" w:hAnsi="GHEA Grapalat"/>
          <w:b/>
          <w:i w:val="0"/>
          <w:sz w:val="22"/>
          <w:szCs w:val="22"/>
          <w:lang w:val="hy-AM"/>
        </w:rPr>
        <w:t xml:space="preserve"> կիրառմամբ</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4EEFB130"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79758658"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bookmarkStart w:id="1" w:name="_Hlk206168196"/>
      <w:r w:rsidR="001B3F20" w:rsidRPr="001B3F20">
        <w:rPr>
          <w:rFonts w:ascii="GHEA Grapalat" w:hAnsi="GHEA Grapalat" w:cs="Sylfaen"/>
          <w:b/>
          <w:i w:val="0"/>
          <w:szCs w:val="24"/>
          <w:lang w:val="hy-AM"/>
        </w:rPr>
        <w:t xml:space="preserve">Երևան քաղաքի </w:t>
      </w:r>
      <w:bookmarkEnd w:id="1"/>
      <w:r w:rsidR="007D0B50">
        <w:rPr>
          <w:rFonts w:ascii="GHEA Grapalat" w:hAnsi="GHEA Grapalat" w:cs="Sylfaen"/>
          <w:b/>
          <w:i w:val="0"/>
          <w:szCs w:val="24"/>
          <w:lang w:val="hy-AM"/>
        </w:rPr>
        <w:t xml:space="preserve">Կենտրոն վարչական շրջանի </w:t>
      </w:r>
      <w:r w:rsidR="001A6BED">
        <w:rPr>
          <w:rFonts w:ascii="GHEA Grapalat" w:hAnsi="GHEA Grapalat" w:cs="Sylfaen"/>
          <w:b/>
          <w:i w:val="0"/>
          <w:szCs w:val="24"/>
          <w:lang w:val="hy-AM"/>
        </w:rPr>
        <w:t xml:space="preserve">կարիքների համար </w:t>
      </w:r>
      <w:r w:rsidR="007D0B50" w:rsidRPr="007D0B50">
        <w:rPr>
          <w:rFonts w:ascii="GHEA Grapalat" w:hAnsi="GHEA Grapalat" w:cs="Sylfaen"/>
          <w:b/>
          <w:i w:val="0"/>
          <w:szCs w:val="24"/>
          <w:lang w:val="hy-AM"/>
        </w:rPr>
        <w:t>Ամիրյան փողոցի մայթի վերանորոգման աշխատանքներ</w:t>
      </w:r>
      <w:r w:rsidR="001A6BED">
        <w:rPr>
          <w:rFonts w:ascii="GHEA Grapalat" w:hAnsi="GHEA Grapalat" w:cs="Sylfaen"/>
          <w:b/>
          <w:i w:val="0"/>
          <w:szCs w:val="24"/>
          <w:lang w:val="hy-AM"/>
        </w:rPr>
        <w:t>ի</w:t>
      </w:r>
      <w:r w:rsidR="007D0B50" w:rsidRPr="007D0B50">
        <w:rPr>
          <w:rFonts w:ascii="GHEA Grapalat" w:hAnsi="GHEA Grapalat" w:cs="Sylfaen"/>
          <w:b/>
          <w:i w:val="0"/>
          <w:szCs w:val="24"/>
          <w:lang w:val="hy-AM"/>
        </w:rPr>
        <w:t xml:space="preserve"> որակի տեխնիկական հսկողության խորհրդատվական ծառայությունների</w:t>
      </w:r>
      <w:r w:rsidR="007D0B50">
        <w:rPr>
          <w:rFonts w:ascii="GHEA Grapalat" w:hAnsi="GHEA Grapalat" w:cs="Sylfaen"/>
          <w:b/>
          <w:i w:val="0"/>
          <w:szCs w:val="24"/>
          <w:lang w:val="hy-AM"/>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59663826"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1A6BED">
        <w:rPr>
          <w:rFonts w:ascii="GHEA Grapalat" w:hAnsi="GHEA Grapalat"/>
          <w:b/>
          <w:i w:val="0"/>
          <w:lang w:val="hy-AM"/>
        </w:rPr>
        <w:t>նոյեմբերի 17</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proofErr w:type="spellStart"/>
      <w:r w:rsidRPr="00613195">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21F5C46D"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1A6BED">
        <w:rPr>
          <w:rFonts w:ascii="GHEA Grapalat" w:hAnsi="GHEA Grapalat"/>
          <w:b/>
          <w:i w:val="0"/>
          <w:lang w:val="hy-AM"/>
        </w:rPr>
        <w:t>նոյեմբերի 17</w:t>
      </w:r>
      <w:r>
        <w:rPr>
          <w:rFonts w:ascii="GHEA Grapalat" w:hAnsi="GHEA Grapalat"/>
          <w:b/>
          <w:i w:val="0"/>
          <w:lang w:val="hy-AM"/>
        </w:rPr>
        <w:t>-ին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55DFC4DF" w14:textId="742013FC"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1B3F20">
        <w:rPr>
          <w:rFonts w:ascii="GHEA Grapalat" w:hAnsi="GHEA Grapalat" w:cs="Sylfaen"/>
          <w:i w:val="0"/>
          <w:lang w:val="hy-AM"/>
        </w:rPr>
        <w:t>Ա. Ամիրխանյան</w:t>
      </w:r>
      <w:r>
        <w:rPr>
          <w:rFonts w:ascii="GHEA Grapalat" w:hAnsi="GHEA Grapalat" w:cs="Sylfaen"/>
          <w:i w:val="0"/>
          <w:lang w:val="hy-AM"/>
        </w:rPr>
        <w:t>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7B8B988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1B3F20">
        <w:rPr>
          <w:rFonts w:ascii="GHEA Grapalat" w:hAnsi="GHEA Grapalat"/>
          <w:i w:val="0"/>
          <w:lang w:val="hy-AM"/>
        </w:rPr>
        <w:t>001-317</w:t>
      </w:r>
      <w:r w:rsidRPr="00315F42">
        <w:rPr>
          <w:rFonts w:ascii="GHEA Grapalat" w:hAnsi="GHEA Grapalat" w:cs="Tahoma"/>
          <w:i w:val="0"/>
          <w:lang w:val="af-ZA"/>
        </w:rPr>
        <w:t>։</w:t>
      </w:r>
    </w:p>
    <w:p w14:paraId="1C3F4F5D" w14:textId="5CD08372"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r w:rsidR="001B3F20">
        <w:rPr>
          <w:rFonts w:ascii="GHEA Grapalat" w:hAnsi="GHEA Grapalat"/>
          <w:lang w:val="hy-AM"/>
        </w:rPr>
        <w:t>anahit.amirkhanyan</w:t>
      </w:r>
      <w:r w:rsidR="00B72F86">
        <w:rPr>
          <w:rFonts w:ascii="GHEA Grapalat" w:hAnsi="GHEA Grapalat"/>
          <w:lang w:val="hy-AM"/>
        </w:rPr>
        <w:t>@yerevan.am</w:t>
      </w:r>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51032FBC"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proofErr w:type="spellStart"/>
      <w:r w:rsidR="001B3F20" w:rsidRPr="001B3F20">
        <w:rPr>
          <w:rFonts w:ascii="GHEA Grapalat" w:hAnsi="GHEA Grapalat" w:cs="Sylfaen"/>
        </w:rPr>
        <w:t>ԵՐևԱՆ</w:t>
      </w:r>
      <w:proofErr w:type="spellEnd"/>
      <w:r w:rsidR="001B3F20" w:rsidRPr="001B3F20">
        <w:rPr>
          <w:rFonts w:ascii="GHEA Grapalat" w:hAnsi="GHEA Grapalat" w:cs="Sylfaen"/>
          <w:lang w:val="af-ZA"/>
        </w:rPr>
        <w:t xml:space="preserve"> </w:t>
      </w:r>
      <w:r w:rsidR="001B3F20" w:rsidRPr="001B3F20">
        <w:rPr>
          <w:rFonts w:ascii="GHEA Grapalat" w:hAnsi="GHEA Grapalat" w:cs="Sylfaen"/>
        </w:rPr>
        <w:t>ՔԱՂԱՔԻ</w:t>
      </w:r>
      <w:r w:rsidR="001B3F20" w:rsidRPr="001B3F20">
        <w:rPr>
          <w:rFonts w:ascii="GHEA Grapalat" w:hAnsi="GHEA Grapalat" w:cs="Sylfaen"/>
          <w:lang w:val="af-ZA"/>
        </w:rPr>
        <w:t xml:space="preserve"> </w:t>
      </w:r>
      <w:r w:rsidR="007D0B50">
        <w:rPr>
          <w:rFonts w:ascii="GHEA Grapalat" w:hAnsi="GHEA Grapalat" w:cs="Sylfaen"/>
          <w:lang w:val="af-ZA"/>
        </w:rPr>
        <w:t>ԿԵՆՏՐՈՆ ՎԱՐՉԱԿԱՆ ՇՐՋԱՆԻ</w:t>
      </w:r>
      <w:r w:rsidR="001A6BED">
        <w:rPr>
          <w:rFonts w:ascii="GHEA Grapalat" w:hAnsi="GHEA Grapalat" w:cs="Sylfaen"/>
          <w:lang w:val="af-ZA"/>
        </w:rPr>
        <w:t xml:space="preserve"> </w:t>
      </w:r>
      <w:r w:rsidR="001A6BED" w:rsidRPr="001A6BED">
        <w:rPr>
          <w:rFonts w:ascii="GHEA Grapalat" w:hAnsi="GHEA Grapalat" w:cs="Sylfaen"/>
          <w:bCs/>
          <w:iCs/>
          <w:lang w:val="hy-AM"/>
        </w:rPr>
        <w:t>ԿԱՐԻՔՆԵՐԻ ՀԱՄԱՐ</w:t>
      </w:r>
      <w:r w:rsidR="001A6BED">
        <w:rPr>
          <w:rFonts w:ascii="GHEA Grapalat" w:hAnsi="GHEA Grapalat" w:cs="Sylfaen"/>
          <w:lang w:val="af-ZA"/>
        </w:rPr>
        <w:t xml:space="preserve"> </w:t>
      </w:r>
      <w:r w:rsidR="007D0B50" w:rsidRPr="007D0B50">
        <w:rPr>
          <w:rFonts w:ascii="GHEA Grapalat" w:hAnsi="GHEA Grapalat" w:cs="Sylfaen"/>
        </w:rPr>
        <w:t>ԱՄԻՐՅԱՆ</w:t>
      </w:r>
      <w:r w:rsidR="007D0B50" w:rsidRPr="007D0B50">
        <w:rPr>
          <w:rFonts w:ascii="GHEA Grapalat" w:hAnsi="GHEA Grapalat" w:cs="Sylfaen"/>
          <w:lang w:val="af-ZA"/>
        </w:rPr>
        <w:t xml:space="preserve"> </w:t>
      </w:r>
      <w:r w:rsidR="007D0B50" w:rsidRPr="007D0B50">
        <w:rPr>
          <w:rFonts w:ascii="GHEA Grapalat" w:hAnsi="GHEA Grapalat" w:cs="Sylfaen"/>
        </w:rPr>
        <w:t>ՓՈՂՈՑԻ</w:t>
      </w:r>
      <w:r w:rsidR="007D0B50" w:rsidRPr="007D0B50">
        <w:rPr>
          <w:rFonts w:ascii="GHEA Grapalat" w:hAnsi="GHEA Grapalat" w:cs="Sylfaen"/>
          <w:lang w:val="af-ZA"/>
        </w:rPr>
        <w:t xml:space="preserve"> </w:t>
      </w:r>
      <w:r w:rsidR="007D0B50" w:rsidRPr="007D0B50">
        <w:rPr>
          <w:rFonts w:ascii="GHEA Grapalat" w:hAnsi="GHEA Grapalat" w:cs="Sylfaen"/>
        </w:rPr>
        <w:t>ՄԱՅԹԻ</w:t>
      </w:r>
      <w:r w:rsidR="007D0B50" w:rsidRPr="007D0B50">
        <w:rPr>
          <w:rFonts w:ascii="GHEA Grapalat" w:hAnsi="GHEA Grapalat" w:cs="Sylfaen"/>
          <w:lang w:val="af-ZA"/>
        </w:rPr>
        <w:t xml:space="preserve"> </w:t>
      </w:r>
      <w:r w:rsidR="007D0B50" w:rsidRPr="007D0B50">
        <w:rPr>
          <w:rFonts w:ascii="GHEA Grapalat" w:hAnsi="GHEA Grapalat" w:cs="Sylfaen"/>
        </w:rPr>
        <w:t>ՎԵՐԱՆՈՐՈԳՄԱՆ</w:t>
      </w:r>
      <w:r w:rsidR="007D0B50" w:rsidRPr="007D0B50">
        <w:rPr>
          <w:rFonts w:ascii="GHEA Grapalat" w:hAnsi="GHEA Grapalat" w:cs="Sylfaen"/>
          <w:lang w:val="af-ZA"/>
        </w:rPr>
        <w:t xml:space="preserve"> </w:t>
      </w:r>
      <w:r w:rsidR="007D0B50" w:rsidRPr="007D0B50">
        <w:rPr>
          <w:rFonts w:ascii="GHEA Grapalat" w:hAnsi="GHEA Grapalat" w:cs="Sylfaen"/>
        </w:rPr>
        <w:t>ԱՇԽԱՏԱՆՔՆԵՐ</w:t>
      </w:r>
      <w:r w:rsidR="001A6BED">
        <w:rPr>
          <w:rFonts w:ascii="GHEA Grapalat" w:hAnsi="GHEA Grapalat" w:cs="Sylfaen"/>
        </w:rPr>
        <w:t>Ի</w:t>
      </w:r>
      <w:r w:rsidR="007D0B50" w:rsidRPr="007D0B50">
        <w:rPr>
          <w:rFonts w:ascii="GHEA Grapalat" w:hAnsi="GHEA Grapalat" w:cs="Sylfaen"/>
          <w:lang w:val="af-ZA"/>
        </w:rPr>
        <w:t xml:space="preserve"> </w:t>
      </w:r>
      <w:r w:rsidR="007D0B50" w:rsidRPr="007D0B50">
        <w:rPr>
          <w:rFonts w:ascii="GHEA Grapalat" w:hAnsi="GHEA Grapalat" w:cs="Sylfaen"/>
        </w:rPr>
        <w:t>ՈՐԱԿԻ</w:t>
      </w:r>
      <w:r w:rsidR="007D0B50" w:rsidRPr="007D0B50">
        <w:rPr>
          <w:rFonts w:ascii="GHEA Grapalat" w:hAnsi="GHEA Grapalat" w:cs="Sylfaen"/>
          <w:lang w:val="af-ZA"/>
        </w:rPr>
        <w:t xml:space="preserve"> </w:t>
      </w:r>
      <w:r w:rsidR="007D0B50" w:rsidRPr="007D0B50">
        <w:rPr>
          <w:rFonts w:ascii="GHEA Grapalat" w:hAnsi="GHEA Grapalat" w:cs="Sylfaen"/>
        </w:rPr>
        <w:t>ՏԵԽՆԻԿԱԿԱՆ</w:t>
      </w:r>
      <w:r w:rsidR="007D0B50" w:rsidRPr="007D0B50">
        <w:rPr>
          <w:rFonts w:ascii="GHEA Grapalat" w:hAnsi="GHEA Grapalat" w:cs="Sylfaen"/>
          <w:lang w:val="af-ZA"/>
        </w:rPr>
        <w:t xml:space="preserve"> </w:t>
      </w:r>
      <w:r w:rsidR="007D0B50" w:rsidRPr="007D0B50">
        <w:rPr>
          <w:rFonts w:ascii="GHEA Grapalat" w:hAnsi="GHEA Grapalat" w:cs="Sylfaen"/>
        </w:rPr>
        <w:t>ՀՍԿՈՂՈՒԹՅԱՆ</w:t>
      </w:r>
      <w:r w:rsidR="007D0B50" w:rsidRPr="007D0B50">
        <w:rPr>
          <w:rFonts w:ascii="GHEA Grapalat" w:hAnsi="GHEA Grapalat" w:cs="Sylfaen"/>
          <w:lang w:val="af-ZA"/>
        </w:rPr>
        <w:t xml:space="preserve"> </w:t>
      </w:r>
      <w:r w:rsidR="007D0B50" w:rsidRPr="007D0B50">
        <w:rPr>
          <w:rFonts w:ascii="GHEA Grapalat" w:hAnsi="GHEA Grapalat" w:cs="Sylfaen"/>
        </w:rPr>
        <w:t>ԽՈՐՀՐԴԱՏՎԱԿԱՆ</w:t>
      </w:r>
      <w:r w:rsidR="007D0B50" w:rsidRPr="007D0B50">
        <w:rPr>
          <w:rFonts w:ascii="GHEA Grapalat" w:hAnsi="GHEA Grapalat" w:cs="Sylfaen"/>
          <w:lang w:val="af-ZA"/>
        </w:rPr>
        <w:t xml:space="preserve"> </w:t>
      </w:r>
      <w:r w:rsidR="007D0B50" w:rsidRPr="007D0B50">
        <w:rPr>
          <w:rFonts w:ascii="GHEA Grapalat" w:hAnsi="GHEA Grapalat" w:cs="Sylfaen"/>
        </w:rPr>
        <w:t>ԾԱՌԱՅՈՒԹՅՈՒՆՆԵՐԻ</w:t>
      </w:r>
      <w:r w:rsidR="007D0B50" w:rsidRPr="007D0B50">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AE330B">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hyperlink r:id="rId10"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1"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712F0">
        <w:fldChar w:fldCharType="begin"/>
      </w:r>
      <w:r w:rsidR="00F712F0" w:rsidRPr="00716BD3">
        <w:rPr>
          <w:lang w:val="af-ZA"/>
        </w:rPr>
        <w:instrText xml:space="preserve"> HYPERLINK "http://gnumner.am/website/images/original/%D5%88%D5%92%D5%82%D4%B5%D5%91%D5%88%D5%92%D5%85%D5%91.docx" </w:instrText>
      </w:r>
      <w:r w:rsidR="00F712F0">
        <w:fldChar w:fldCharType="separate"/>
      </w:r>
      <w:r w:rsidR="00F60C5F" w:rsidRPr="00F566BF">
        <w:rPr>
          <w:rFonts w:ascii="GHEA Grapalat" w:hAnsi="GHEA Grapalat" w:cs="Sylfaen"/>
          <w:i/>
          <w:sz w:val="22"/>
          <w:szCs w:val="22"/>
          <w:lang w:val="af-ZA"/>
        </w:rPr>
        <w:t>Էլեկտրոնային գնումների կատարման ուղեցույց</w:t>
      </w:r>
      <w:r w:rsidR="00F712F0">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033ADCD2"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1B3F20" w:rsidRPr="001B3F20">
        <w:rPr>
          <w:rFonts w:ascii="GHEA Grapalat" w:hAnsi="GHEA Grapalat"/>
          <w:b/>
          <w:sz w:val="20"/>
          <w:szCs w:val="20"/>
          <w:lang w:val="af-ZA"/>
        </w:rPr>
        <w:t xml:space="preserve">ԵՐևԱՆ ՔԱՂԱՔԻ ԿԵՆՏՐՈՆ ՎԱՐՉԱԿԱՆ ՇՐՋԱՆԻ </w:t>
      </w:r>
      <w:r w:rsidR="001A6BED" w:rsidRPr="001A6BED">
        <w:rPr>
          <w:rFonts w:ascii="GHEA Grapalat" w:hAnsi="GHEA Grapalat"/>
          <w:b/>
          <w:sz w:val="20"/>
          <w:szCs w:val="20"/>
          <w:lang w:val="af-ZA"/>
        </w:rPr>
        <w:t>ԿԱՐԻՔՆԵՐԻ ՀԱՄԱՐ</w:t>
      </w:r>
      <w:r w:rsidR="001A6BED">
        <w:rPr>
          <w:rFonts w:ascii="GHEA Grapalat" w:hAnsi="GHEA Grapalat" w:cs="Sylfaen"/>
          <w:bCs/>
          <w:iCs/>
          <w:lang w:val="hy-AM"/>
        </w:rPr>
        <w:t xml:space="preserve"> </w:t>
      </w:r>
      <w:r w:rsidR="007D0B50" w:rsidRPr="007D0B50">
        <w:rPr>
          <w:rFonts w:ascii="GHEA Grapalat" w:hAnsi="GHEA Grapalat"/>
          <w:b/>
          <w:sz w:val="20"/>
          <w:szCs w:val="20"/>
          <w:lang w:val="af-ZA"/>
        </w:rPr>
        <w:t>ԱՄԻՐՅԱՆ ՓՈՂՈՑԻ ՄԱՅԹԻ ՎԵՐԱՆՈՐՈԳՄԱՆ ԱՇԽԱՏԱՆՔՆԵՐ ՈՐԱԿԻ ՏԵԽՆԻԿԱԿԱՆ ՀՍԿՈՂՈՒԹՅԱՆ ԽՈՐՀՐԴԱՏՎԱԿԱՆ ԾԱՌԱՅՈՒԹՅՈՒՆՆԵՐԻ</w:t>
      </w:r>
      <w:r w:rsidR="007D0B50">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633C816F"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AE330B">
        <w:rPr>
          <w:rFonts w:ascii="GHEA Grapalat" w:hAnsi="GHEA Grapalat"/>
          <w:b/>
          <w:sz w:val="20"/>
          <w:lang w:val="af-ZA"/>
        </w:rPr>
        <w:t>ԵՔ-ԲՄԽԾՁԲ-</w:t>
      </w:r>
      <w:r w:rsidR="007D0B50">
        <w:rPr>
          <w:rFonts w:ascii="GHEA Grapalat" w:hAnsi="GHEA Grapalat"/>
          <w:b/>
          <w:sz w:val="20"/>
          <w:lang w:val="af-ZA"/>
        </w:rPr>
        <w:t>25/46</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proofErr w:type="gram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77E90EBA"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1B3F20">
        <w:rPr>
          <w:rFonts w:ascii="GHEA Grapalat" w:hAnsi="GHEA Grapalat" w:cs="Sylfaen"/>
          <w:b/>
        </w:rPr>
        <w:t>anahit.amirkhanyan</w:t>
      </w:r>
      <w:r w:rsidR="00B72F86">
        <w:rPr>
          <w:rFonts w:ascii="GHEA Grapalat" w:hAnsi="GHEA Grapalat" w:cs="Sylfaen"/>
          <w:b/>
        </w:rPr>
        <w:t>@yerevan.am</w:t>
      </w:r>
      <w:r>
        <w:rPr>
          <w:rFonts w:ascii="GHEA Grapalat" w:hAnsi="GHEA Grapalat"/>
          <w:sz w:val="16"/>
          <w:szCs w:val="16"/>
          <w:lang w:val="hy-AM"/>
        </w:rPr>
        <w:t>:</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357F5063"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1B3F20" w:rsidRPr="001B3F20">
        <w:rPr>
          <w:rFonts w:ascii="GHEA Grapalat" w:hAnsi="GHEA Grapalat" w:cs="Sylfaen"/>
          <w:b/>
          <w:i w:val="0"/>
          <w:lang w:val="hy-AM"/>
        </w:rPr>
        <w:t>Երևան քաղաքի Կենտրոն վարչական շրջանի</w:t>
      </w:r>
      <w:r w:rsidR="001A6BED">
        <w:rPr>
          <w:rFonts w:ascii="GHEA Grapalat" w:hAnsi="GHEA Grapalat" w:cs="Sylfaen"/>
          <w:b/>
          <w:i w:val="0"/>
          <w:lang w:val="hy-AM"/>
        </w:rPr>
        <w:t xml:space="preserve"> </w:t>
      </w:r>
      <w:r w:rsidR="001A6BED">
        <w:rPr>
          <w:rFonts w:ascii="GHEA Grapalat" w:hAnsi="GHEA Grapalat" w:cs="Sylfaen"/>
          <w:b/>
          <w:i w:val="0"/>
          <w:szCs w:val="24"/>
          <w:lang w:val="hy-AM"/>
        </w:rPr>
        <w:t>կարիքների համար</w:t>
      </w:r>
      <w:r w:rsidR="001B3F20" w:rsidRPr="001B3F20">
        <w:rPr>
          <w:rFonts w:ascii="GHEA Grapalat" w:hAnsi="GHEA Grapalat" w:cs="Sylfaen"/>
          <w:b/>
          <w:i w:val="0"/>
          <w:lang w:val="hy-AM"/>
        </w:rPr>
        <w:t xml:space="preserve"> </w:t>
      </w:r>
      <w:r w:rsidR="007D0B50" w:rsidRPr="007D0B50">
        <w:rPr>
          <w:rFonts w:ascii="GHEA Grapalat" w:hAnsi="GHEA Grapalat" w:cs="Sylfaen"/>
          <w:b/>
          <w:i w:val="0"/>
          <w:lang w:val="hy-AM"/>
        </w:rPr>
        <w:t>Ամիրյան փողոցի մայթի վերանորոգման աշխատանքներ</w:t>
      </w:r>
      <w:r w:rsidR="001A6BED">
        <w:rPr>
          <w:rFonts w:ascii="GHEA Grapalat" w:hAnsi="GHEA Grapalat" w:cs="Sylfaen"/>
          <w:b/>
          <w:i w:val="0"/>
          <w:lang w:val="hy-AM"/>
        </w:rPr>
        <w:t>ի</w:t>
      </w:r>
      <w:r w:rsidR="007D0B50" w:rsidRPr="007D0B50">
        <w:rPr>
          <w:rFonts w:ascii="GHEA Grapalat" w:hAnsi="GHEA Grapalat" w:cs="Sylfaen"/>
          <w:b/>
          <w:i w:val="0"/>
          <w:lang w:val="hy-AM"/>
        </w:rPr>
        <w:t xml:space="preserve"> որակի տեխնիկական հսկողության խորհրդատվական ծառայությունների</w:t>
      </w:r>
      <w:r w:rsidR="007D0B50">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7D0B50">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7D0B50">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w:t>
      </w:r>
      <w:r w:rsidR="007D0B50">
        <w:rPr>
          <w:rFonts w:ascii="GHEA Grapalat" w:hAnsi="GHEA Grapalat"/>
          <w:i w:val="0"/>
          <w:lang w:val="hy-AM"/>
        </w:rPr>
        <w:t>ն</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B802E2" w:rsidRPr="00F34C44" w14:paraId="382849A2" w14:textId="77777777" w:rsidTr="009E1D1C">
        <w:tc>
          <w:tcPr>
            <w:tcW w:w="1701" w:type="dxa"/>
            <w:vAlign w:val="center"/>
          </w:tcPr>
          <w:p w14:paraId="1CD05C68" w14:textId="77777777" w:rsidR="00B802E2" w:rsidRPr="00F566BF" w:rsidRDefault="00B802E2" w:rsidP="00B802E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075D375" w14:textId="40370821" w:rsidR="00B802E2" w:rsidRPr="00D87E7B" w:rsidRDefault="007D0B50" w:rsidP="007D0B50">
            <w:pPr>
              <w:pStyle w:val="BodyTextIndent2"/>
              <w:spacing w:line="240" w:lineRule="auto"/>
              <w:ind w:firstLine="0"/>
              <w:rPr>
                <w:rFonts w:ascii="GHEA Grapalat" w:hAnsi="GHEA Grapalat"/>
                <w:b/>
                <w:bCs/>
                <w:sz w:val="16"/>
              </w:rPr>
            </w:pPr>
            <w:r>
              <w:rPr>
                <w:rFonts w:ascii="GHEA Grapalat" w:hAnsi="GHEA Grapalat"/>
                <w:b/>
                <w:bCs/>
                <w:sz w:val="22"/>
                <w:szCs w:val="28"/>
              </w:rPr>
              <w:t xml:space="preserve">       4</w:t>
            </w:r>
            <w:r w:rsidR="001A6BED">
              <w:rPr>
                <w:rFonts w:ascii="GHEA Grapalat" w:hAnsi="GHEA Grapalat"/>
                <w:b/>
                <w:bCs/>
                <w:sz w:val="22"/>
                <w:szCs w:val="28"/>
              </w:rPr>
              <w:t xml:space="preserve"> </w:t>
            </w:r>
            <w:r>
              <w:rPr>
                <w:rFonts w:ascii="GHEA Grapalat" w:hAnsi="GHEA Grapalat"/>
                <w:b/>
                <w:bCs/>
                <w:sz w:val="22"/>
                <w:szCs w:val="28"/>
              </w:rPr>
              <w:t>924</w:t>
            </w:r>
            <w:r w:rsidR="001A6BED">
              <w:rPr>
                <w:rFonts w:ascii="GHEA Grapalat" w:hAnsi="GHEA Grapalat"/>
                <w:b/>
                <w:bCs/>
                <w:sz w:val="22"/>
                <w:szCs w:val="28"/>
              </w:rPr>
              <w:t xml:space="preserve"> </w:t>
            </w:r>
            <w:r>
              <w:rPr>
                <w:rFonts w:ascii="GHEA Grapalat" w:hAnsi="GHEA Grapalat"/>
                <w:b/>
                <w:bCs/>
                <w:sz w:val="22"/>
                <w:szCs w:val="28"/>
              </w:rPr>
              <w:t>558</w:t>
            </w:r>
          </w:p>
        </w:tc>
        <w:tc>
          <w:tcPr>
            <w:tcW w:w="6806" w:type="dxa"/>
            <w:vAlign w:val="center"/>
          </w:tcPr>
          <w:p w14:paraId="433DE288" w14:textId="675EB405" w:rsidR="00B802E2" w:rsidRPr="00B802E2" w:rsidRDefault="00B802E2" w:rsidP="00B802E2">
            <w:pPr>
              <w:pStyle w:val="BodyTextIndent2"/>
              <w:spacing w:line="240" w:lineRule="auto"/>
              <w:ind w:firstLine="0"/>
              <w:rPr>
                <w:rFonts w:ascii="GHEA Grapalat" w:hAnsi="GHEA Grapalat"/>
                <w:vertAlign w:val="subscript"/>
              </w:rPr>
            </w:pPr>
            <w:r w:rsidRPr="00B802E2">
              <w:rPr>
                <w:rFonts w:ascii="GHEA Grapalat" w:hAnsi="GHEA Grapalat" w:cs="Calibri"/>
                <w:color w:val="000000"/>
              </w:rPr>
              <w:t xml:space="preserve">Երևան քաղաքի Կենտրոն վարչական շրջանի </w:t>
            </w:r>
            <w:r w:rsidR="001A6BED" w:rsidRPr="001A6BED">
              <w:rPr>
                <w:rFonts w:ascii="GHEA Grapalat" w:hAnsi="GHEA Grapalat" w:cs="Sylfaen"/>
                <w:bCs/>
                <w:iCs/>
                <w:szCs w:val="24"/>
                <w:lang w:val="hy-AM"/>
              </w:rPr>
              <w:t>կարիքների համար</w:t>
            </w:r>
            <w:r w:rsidR="001A6BED">
              <w:rPr>
                <w:rFonts w:ascii="GHEA Grapalat" w:hAnsi="GHEA Grapalat" w:cs="Sylfaen"/>
                <w:b/>
                <w:i/>
                <w:szCs w:val="24"/>
                <w:lang w:val="hy-AM"/>
              </w:rPr>
              <w:t xml:space="preserve"> </w:t>
            </w:r>
            <w:r w:rsidR="007D0B50" w:rsidRPr="007D0B50">
              <w:rPr>
                <w:rFonts w:ascii="GHEA Grapalat" w:hAnsi="GHEA Grapalat" w:cs="Calibri"/>
                <w:color w:val="000000"/>
              </w:rPr>
              <w:t>Ամիրյան փողոցի մայթի վերանորոգման աշխատանքներ</w:t>
            </w:r>
            <w:r w:rsidR="001A6BED">
              <w:rPr>
                <w:rFonts w:ascii="GHEA Grapalat" w:hAnsi="GHEA Grapalat" w:cs="Calibri"/>
                <w:color w:val="000000"/>
              </w:rPr>
              <w:t>ի</w:t>
            </w:r>
            <w:r w:rsidR="007D0B50" w:rsidRPr="007D0B50">
              <w:rPr>
                <w:rFonts w:ascii="GHEA Grapalat" w:hAnsi="GHEA Grapalat" w:cs="Calibri"/>
                <w:color w:val="000000"/>
              </w:rPr>
              <w:t xml:space="preserve">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lastRenderedPageBreak/>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F34C44"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48A345BB"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 xml:space="preserve">ա) աշխատակազմում պետք է ներգրավված լինի </w:t>
      </w:r>
      <w:r w:rsidR="00E50AB0" w:rsidRPr="00E50AB0">
        <w:rPr>
          <w:rFonts w:ascii="GHEA Grapalat" w:hAnsi="GHEA Grapalat" w:cs="Sylfaen"/>
          <w:b/>
          <w:sz w:val="20"/>
          <w:lang w:val="hy-AM"/>
        </w:rPr>
        <w:t xml:space="preserve">առնվազն թվով </w:t>
      </w:r>
      <w:r w:rsidR="00BC50B7" w:rsidRPr="00BC50B7">
        <w:rPr>
          <w:rFonts w:ascii="GHEA Grapalat" w:hAnsi="GHEA Grapalat" w:cs="Sylfaen"/>
          <w:b/>
          <w:sz w:val="20"/>
          <w:lang w:val="hy-AM"/>
        </w:rPr>
        <w:t xml:space="preserve">1 բնակելի, հասարակական և արտադրական </w:t>
      </w:r>
      <w:r w:rsidR="002A46D2">
        <w:rPr>
          <w:rFonts w:ascii="GHEA Grapalat" w:hAnsi="GHEA Grapalat" w:cs="Sylfaen"/>
          <w:b/>
          <w:sz w:val="20"/>
          <w:lang w:val="hy-AM"/>
        </w:rPr>
        <w:t>բնագավառում</w:t>
      </w:r>
      <w:r w:rsidR="00BC50B7" w:rsidRPr="00BC50B7">
        <w:rPr>
          <w:rFonts w:ascii="GHEA Grapalat" w:hAnsi="GHEA Grapalat" w:cs="Sylfaen"/>
          <w:b/>
          <w:sz w:val="20"/>
          <w:lang w:val="hy-AM"/>
        </w:rPr>
        <w:t xml:space="preserve"> ճարտարագետ տեխնիկական հսկիչ </w:t>
      </w:r>
      <w:r w:rsidRPr="008059DB">
        <w:rPr>
          <w:rFonts w:ascii="GHEA Grapalat" w:hAnsi="GHEA Grapalat" w:cs="Sylfaen"/>
          <w:b/>
          <w:sz w:val="20"/>
          <w:vertAlign w:val="superscript"/>
          <w:lang w:val="hy-AM"/>
        </w:rPr>
        <w:footnoteReference w:id="1"/>
      </w:r>
      <w:r w:rsidRPr="008059DB">
        <w:rPr>
          <w:rFonts w:ascii="GHEA Grapalat" w:hAnsi="GHEA Grapalat" w:cs="Sylfaen"/>
          <w:b/>
          <w:sz w:val="20"/>
          <w:lang w:val="hy-AM"/>
        </w:rPr>
        <w:t>։</w:t>
      </w: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 xml:space="preserve">համաձայն ՀՀ քաղաքաշինության </w:t>
            </w:r>
            <w:r w:rsidRPr="008059DB">
              <w:rPr>
                <w:rFonts w:ascii="GHEA Grapalat" w:hAnsi="GHEA Grapalat" w:cs="Sylfaen"/>
                <w:i/>
                <w:iCs/>
                <w:sz w:val="20"/>
                <w:lang w:val="hy-AM"/>
              </w:rPr>
              <w:lastRenderedPageBreak/>
              <w:t>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lastRenderedPageBreak/>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5C1672ED"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1A6BED">
        <w:rPr>
          <w:rFonts w:ascii="GHEA Grapalat" w:hAnsi="GHEA Grapalat" w:cs="Sylfaen"/>
          <w:b/>
          <w:szCs w:val="24"/>
          <w:lang w:val="hy-AM"/>
        </w:rPr>
        <w:t>նոյեմբերի 17</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10:00-ը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1ABE2CCE"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1A6BED">
        <w:rPr>
          <w:rFonts w:ascii="GHEA Grapalat" w:hAnsi="GHEA Grapalat" w:cs="Sylfaen"/>
          <w:b/>
          <w:szCs w:val="24"/>
          <w:lang w:val="hy-AM"/>
        </w:rPr>
        <w:t>նոյեմբերի 17</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Pr="00064790">
        <w:rPr>
          <w:rFonts w:ascii="GHEA Grapalat" w:hAnsi="GHEA Grapalat" w:cs="Sylfaen"/>
          <w:b/>
          <w:szCs w:val="24"/>
          <w:lang w:val="hy-AM"/>
        </w:rPr>
        <w:t>10:00-</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6"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6"/>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196F409C"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AE330B">
        <w:rPr>
          <w:rFonts w:ascii="GHEA Grapalat" w:hAnsi="GHEA Grapalat"/>
          <w:b/>
          <w:lang w:val="es-ES"/>
        </w:rPr>
        <w:t>ԵՔ-ԲՄԽԾՁԲ-</w:t>
      </w:r>
      <w:r w:rsidR="007D0B50">
        <w:rPr>
          <w:rFonts w:ascii="GHEA Grapalat" w:hAnsi="GHEA Grapalat"/>
          <w:b/>
          <w:lang w:val="es-ES"/>
        </w:rPr>
        <w:t>25/46</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2D1DE336"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AE330B">
        <w:rPr>
          <w:rFonts w:ascii="GHEA Grapalat" w:hAnsi="GHEA Grapalat"/>
          <w:sz w:val="20"/>
          <w:szCs w:val="20"/>
          <w:lang w:val="es-ES"/>
        </w:rPr>
        <w:t>ԵՔ-ԲՄԽԾՁԲ-</w:t>
      </w:r>
      <w:r w:rsidR="007D0B50">
        <w:rPr>
          <w:rFonts w:ascii="GHEA Grapalat" w:hAnsi="GHEA Grapalat"/>
          <w:sz w:val="20"/>
          <w:szCs w:val="20"/>
          <w:lang w:val="es-ES"/>
        </w:rPr>
        <w:t>25/46</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645AE708"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7D0B50">
        <w:rPr>
          <w:rFonts w:ascii="GHEA Grapalat" w:hAnsi="GHEA Grapalat" w:cs="Arial"/>
          <w:sz w:val="20"/>
          <w:szCs w:val="20"/>
          <w:lang w:val="es-ES"/>
        </w:rPr>
        <w:t>25/</w:t>
      </w:r>
      <w:proofErr w:type="gramStart"/>
      <w:r w:rsidR="007D0B50">
        <w:rPr>
          <w:rFonts w:ascii="GHEA Grapalat" w:hAnsi="GHEA Grapalat" w:cs="Arial"/>
          <w:sz w:val="20"/>
          <w:szCs w:val="20"/>
          <w:lang w:val="es-ES"/>
        </w:rPr>
        <w:t>46</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7"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7"/>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497143F8"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AE330B">
        <w:rPr>
          <w:rFonts w:ascii="GHEA Grapalat" w:hAnsi="GHEA Grapalat" w:cs="Sylfaen"/>
          <w:sz w:val="22"/>
          <w:szCs w:val="22"/>
          <w:lang w:val="hy-AM"/>
        </w:rPr>
        <w:t>ԵՔ-ԲՄԽԾՁԲ-</w:t>
      </w:r>
      <w:r w:rsidR="007D0B50">
        <w:rPr>
          <w:rFonts w:ascii="GHEA Grapalat" w:hAnsi="GHEA Grapalat" w:cs="Sylfaen"/>
          <w:sz w:val="22"/>
          <w:szCs w:val="22"/>
          <w:lang w:val="hy-AM"/>
        </w:rPr>
        <w:t>25/46</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8"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8"/>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2C666931"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AE330B">
        <w:rPr>
          <w:rFonts w:ascii="GHEA Grapalat" w:hAnsi="GHEA Grapalat"/>
          <w:b/>
          <w:lang w:val="hy-AM"/>
        </w:rPr>
        <w:t>ԵՔ-ԲՄԽԾՁԲ-</w:t>
      </w:r>
      <w:r w:rsidR="007D0B50">
        <w:rPr>
          <w:rFonts w:ascii="GHEA Grapalat" w:hAnsi="GHEA Grapalat"/>
          <w:b/>
          <w:lang w:val="hy-AM"/>
        </w:rPr>
        <w:t>25/46</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F34C44"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F34C44"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F34C44"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F34C44"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3AF199D3"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7D0B50">
        <w:rPr>
          <w:rFonts w:ascii="GHEA Grapalat" w:hAnsi="GHEA Grapalat"/>
          <w:b/>
          <w:lang w:val="hy-AM"/>
        </w:rPr>
        <w:t>25/46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6294D73C"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7D0B50">
        <w:rPr>
          <w:rFonts w:ascii="GHEA Grapalat" w:hAnsi="GHEA Grapalat"/>
          <w:b/>
          <w:lang w:val="hy-AM"/>
        </w:rPr>
        <w:t>25/46</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64B85050"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AE330B">
        <w:rPr>
          <w:rFonts w:ascii="GHEA Grapalat" w:hAnsi="GHEA Grapalat" w:cs="Arial"/>
          <w:sz w:val="20"/>
          <w:szCs w:val="20"/>
          <w:lang w:val="es-ES"/>
        </w:rPr>
        <w:t>ԵՔ-ԲՄԽԾՁԲ-</w:t>
      </w:r>
      <w:r w:rsidR="007D0B50">
        <w:rPr>
          <w:rFonts w:ascii="GHEA Grapalat" w:hAnsi="GHEA Grapalat" w:cs="Arial"/>
          <w:sz w:val="20"/>
          <w:szCs w:val="20"/>
          <w:lang w:val="es-ES"/>
        </w:rPr>
        <w:t>25/</w:t>
      </w:r>
      <w:proofErr w:type="gramStart"/>
      <w:r w:rsidR="007D0B50">
        <w:rPr>
          <w:rFonts w:ascii="GHEA Grapalat" w:hAnsi="GHEA Grapalat" w:cs="Arial"/>
          <w:sz w:val="20"/>
          <w:szCs w:val="20"/>
          <w:lang w:val="es-ES"/>
        </w:rPr>
        <w:t>46</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0" w:name="_Hlk23147299"/>
      <w:r w:rsidRPr="00F566BF">
        <w:rPr>
          <w:rFonts w:ascii="GHEA Grapalat" w:hAnsi="GHEA Grapalat" w:cs="Sylfaen"/>
          <w:vertAlign w:val="superscript"/>
          <w:lang w:val="hy-AM"/>
        </w:rPr>
        <w:t xml:space="preserve">                                                                                     մասնակցի անվանումը</w:t>
      </w:r>
    </w:p>
    <w:bookmarkEnd w:id="10"/>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F34C44"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802E2" w:rsidRPr="00F34C44"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802E2" w:rsidRPr="00F566BF" w:rsidRDefault="00B802E2" w:rsidP="00B802E2">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C74D4A1" w:rsidR="00B802E2" w:rsidRPr="002A46D2" w:rsidRDefault="00B802E2" w:rsidP="00B802E2">
            <w:pPr>
              <w:rPr>
                <w:rFonts w:ascii="GHEA Grapalat" w:hAnsi="GHEA Grapalat" w:cs="Calibri"/>
                <w:b/>
                <w:bCs/>
                <w:color w:val="000000"/>
                <w:sz w:val="20"/>
                <w:szCs w:val="20"/>
                <w:lang w:val="es-ES"/>
              </w:rPr>
            </w:pPr>
            <w:proofErr w:type="spellStart"/>
            <w:r w:rsidRPr="00B802E2">
              <w:rPr>
                <w:rFonts w:ascii="GHEA Grapalat" w:hAnsi="GHEA Grapalat" w:cs="Calibri"/>
                <w:b/>
                <w:bCs/>
                <w:color w:val="000000"/>
                <w:sz w:val="20"/>
                <w:szCs w:val="20"/>
              </w:rPr>
              <w:t>Երևան</w:t>
            </w:r>
            <w:proofErr w:type="spellEnd"/>
            <w:r w:rsidRPr="002A46D2">
              <w:rPr>
                <w:rFonts w:ascii="GHEA Grapalat" w:hAnsi="GHEA Grapalat" w:cs="Calibri"/>
                <w:b/>
                <w:bCs/>
                <w:color w:val="000000"/>
                <w:sz w:val="20"/>
                <w:szCs w:val="20"/>
                <w:lang w:val="es-ES"/>
              </w:rPr>
              <w:t xml:space="preserve"> </w:t>
            </w:r>
            <w:proofErr w:type="spellStart"/>
            <w:r w:rsidRPr="00B802E2">
              <w:rPr>
                <w:rFonts w:ascii="GHEA Grapalat" w:hAnsi="GHEA Grapalat" w:cs="Calibri"/>
                <w:b/>
                <w:bCs/>
                <w:color w:val="000000"/>
                <w:sz w:val="20"/>
                <w:szCs w:val="20"/>
              </w:rPr>
              <w:t>քաղաքի</w:t>
            </w:r>
            <w:proofErr w:type="spellEnd"/>
            <w:r w:rsidRPr="002A46D2">
              <w:rPr>
                <w:rFonts w:ascii="GHEA Grapalat" w:hAnsi="GHEA Grapalat" w:cs="Calibri"/>
                <w:b/>
                <w:bCs/>
                <w:color w:val="000000"/>
                <w:sz w:val="20"/>
                <w:szCs w:val="20"/>
                <w:lang w:val="es-ES"/>
              </w:rPr>
              <w:t xml:space="preserve"> </w:t>
            </w:r>
            <w:proofErr w:type="spellStart"/>
            <w:r w:rsidRPr="00B802E2">
              <w:rPr>
                <w:rFonts w:ascii="GHEA Grapalat" w:hAnsi="GHEA Grapalat" w:cs="Calibri"/>
                <w:b/>
                <w:bCs/>
                <w:color w:val="000000"/>
                <w:sz w:val="20"/>
                <w:szCs w:val="20"/>
              </w:rPr>
              <w:t>Կենտրոն</w:t>
            </w:r>
            <w:proofErr w:type="spellEnd"/>
            <w:r w:rsidRPr="002A46D2">
              <w:rPr>
                <w:rFonts w:ascii="GHEA Grapalat" w:hAnsi="GHEA Grapalat" w:cs="Calibri"/>
                <w:b/>
                <w:bCs/>
                <w:color w:val="000000"/>
                <w:sz w:val="20"/>
                <w:szCs w:val="20"/>
                <w:lang w:val="es-ES"/>
              </w:rPr>
              <w:t xml:space="preserve"> </w:t>
            </w:r>
            <w:proofErr w:type="spellStart"/>
            <w:r w:rsidRPr="00B802E2">
              <w:rPr>
                <w:rFonts w:ascii="GHEA Grapalat" w:hAnsi="GHEA Grapalat" w:cs="Calibri"/>
                <w:b/>
                <w:bCs/>
                <w:color w:val="000000"/>
                <w:sz w:val="20"/>
                <w:szCs w:val="20"/>
              </w:rPr>
              <w:t>վարչական</w:t>
            </w:r>
            <w:proofErr w:type="spellEnd"/>
            <w:r w:rsidRPr="002A46D2">
              <w:rPr>
                <w:rFonts w:ascii="GHEA Grapalat" w:hAnsi="GHEA Grapalat" w:cs="Calibri"/>
                <w:b/>
                <w:bCs/>
                <w:color w:val="000000"/>
                <w:sz w:val="20"/>
                <w:szCs w:val="20"/>
                <w:lang w:val="es-ES"/>
              </w:rPr>
              <w:t xml:space="preserve"> </w:t>
            </w:r>
            <w:proofErr w:type="spellStart"/>
            <w:r w:rsidRPr="00B802E2">
              <w:rPr>
                <w:rFonts w:ascii="GHEA Grapalat" w:hAnsi="GHEA Grapalat" w:cs="Calibri"/>
                <w:b/>
                <w:bCs/>
                <w:color w:val="000000"/>
                <w:sz w:val="20"/>
                <w:szCs w:val="20"/>
              </w:rPr>
              <w:t>շրջանի</w:t>
            </w:r>
            <w:proofErr w:type="spellEnd"/>
            <w:r w:rsidR="001A6BED" w:rsidRPr="001A6BED">
              <w:rPr>
                <w:rFonts w:ascii="GHEA Grapalat" w:hAnsi="GHEA Grapalat" w:cs="Calibri"/>
                <w:b/>
                <w:bCs/>
                <w:color w:val="000000"/>
                <w:sz w:val="20"/>
                <w:szCs w:val="20"/>
                <w:lang w:val="es-ES"/>
              </w:rPr>
              <w:t xml:space="preserve"> </w:t>
            </w:r>
            <w:proofErr w:type="spellStart"/>
            <w:r w:rsidR="001A6BED" w:rsidRPr="001A6BED">
              <w:rPr>
                <w:rFonts w:ascii="GHEA Grapalat" w:hAnsi="GHEA Grapalat" w:cs="Calibri"/>
                <w:b/>
                <w:bCs/>
                <w:color w:val="000000"/>
                <w:sz w:val="20"/>
                <w:szCs w:val="20"/>
              </w:rPr>
              <w:t>կարիքների</w:t>
            </w:r>
            <w:proofErr w:type="spellEnd"/>
            <w:r w:rsidR="001A6BED" w:rsidRPr="001A6BED">
              <w:rPr>
                <w:rFonts w:ascii="GHEA Grapalat" w:hAnsi="GHEA Grapalat" w:cs="Calibri"/>
                <w:b/>
                <w:bCs/>
                <w:color w:val="000000"/>
                <w:sz w:val="20"/>
                <w:szCs w:val="20"/>
                <w:lang w:val="es-ES"/>
              </w:rPr>
              <w:t xml:space="preserve"> </w:t>
            </w:r>
            <w:proofErr w:type="spellStart"/>
            <w:r w:rsidR="001A6BED" w:rsidRPr="001A6BED">
              <w:rPr>
                <w:rFonts w:ascii="GHEA Grapalat" w:hAnsi="GHEA Grapalat" w:cs="Calibri"/>
                <w:b/>
                <w:bCs/>
                <w:color w:val="000000"/>
                <w:sz w:val="20"/>
                <w:szCs w:val="20"/>
              </w:rPr>
              <w:t>համար</w:t>
            </w:r>
            <w:proofErr w:type="spellEnd"/>
            <w:r w:rsidRPr="001A6BED">
              <w:rPr>
                <w:rFonts w:ascii="GHEA Grapalat" w:hAnsi="GHEA Grapalat" w:cs="Calibri"/>
                <w:bCs/>
                <w:iCs/>
                <w:color w:val="000000"/>
                <w:sz w:val="20"/>
                <w:szCs w:val="20"/>
                <w:lang w:val="es-ES"/>
              </w:rPr>
              <w:t xml:space="preserve"> </w:t>
            </w:r>
            <w:proofErr w:type="spellStart"/>
            <w:r w:rsidR="007D0B50" w:rsidRPr="007D0B50">
              <w:rPr>
                <w:rFonts w:ascii="GHEA Grapalat" w:hAnsi="GHEA Grapalat" w:cs="Calibri"/>
                <w:b/>
                <w:bCs/>
                <w:color w:val="000000"/>
                <w:sz w:val="20"/>
                <w:szCs w:val="20"/>
              </w:rPr>
              <w:t>Ամիրյան</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փողոցի</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մայթի</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վերանորոգման</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աշխատանքներ</w:t>
            </w:r>
            <w:r w:rsidR="001A6BED">
              <w:rPr>
                <w:rFonts w:ascii="GHEA Grapalat" w:hAnsi="GHEA Grapalat" w:cs="Calibri"/>
                <w:b/>
                <w:bCs/>
                <w:color w:val="000000"/>
                <w:sz w:val="20"/>
                <w:szCs w:val="20"/>
              </w:rPr>
              <w:t>ի</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որակի</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տեխնիկական</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հսկողության</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խորհրդատվական</w:t>
            </w:r>
            <w:proofErr w:type="spellEnd"/>
            <w:r w:rsidR="007D0B50" w:rsidRPr="007D0B50">
              <w:rPr>
                <w:rFonts w:ascii="GHEA Grapalat" w:hAnsi="GHEA Grapalat" w:cs="Calibri"/>
                <w:b/>
                <w:bCs/>
                <w:color w:val="000000"/>
                <w:sz w:val="20"/>
                <w:szCs w:val="20"/>
                <w:lang w:val="es-ES"/>
              </w:rPr>
              <w:t xml:space="preserve"> </w:t>
            </w:r>
            <w:proofErr w:type="spellStart"/>
            <w:r w:rsidR="007D0B50" w:rsidRPr="007D0B50">
              <w:rPr>
                <w:rFonts w:ascii="GHEA Grapalat" w:hAnsi="GHEA Grapalat" w:cs="Calibri"/>
                <w:b/>
                <w:bCs/>
                <w:color w:val="000000"/>
                <w:sz w:val="20"/>
                <w:szCs w:val="20"/>
              </w:rPr>
              <w:t>ծառայությունների</w:t>
            </w:r>
            <w:proofErr w:type="spellEnd"/>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B802E2" w:rsidRPr="00F566BF" w:rsidRDefault="00B802E2" w:rsidP="00B802E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B802E2" w:rsidRPr="00F566BF" w:rsidRDefault="00B802E2" w:rsidP="00B802E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B802E2" w:rsidRPr="00F566BF" w:rsidRDefault="00B802E2" w:rsidP="00B802E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7E12EE4F"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AE330B">
        <w:rPr>
          <w:rFonts w:ascii="GHEA Grapalat" w:hAnsi="GHEA Grapalat"/>
          <w:b/>
          <w:lang w:val="hy-AM"/>
        </w:rPr>
        <w:t>ԵՔ-ԲՄԽԾՁԲ-</w:t>
      </w:r>
      <w:r w:rsidR="007D0B50">
        <w:rPr>
          <w:rFonts w:ascii="GHEA Grapalat" w:hAnsi="GHEA Grapalat"/>
          <w:b/>
          <w:lang w:val="hy-AM"/>
        </w:rPr>
        <w:t>25/46</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683B853"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1B3F20">
          <w:rPr>
            <w:rStyle w:val="Hyperlink"/>
            <w:rFonts w:ascii="GHEA Grapalat" w:hAnsi="GHEA Grapalat"/>
            <w:sz w:val="20"/>
            <w:szCs w:val="20"/>
            <w:lang w:val="hy-AM"/>
          </w:rPr>
          <w:t>anahit.amirkhanyan</w:t>
        </w:r>
        <w:r w:rsidR="00B72F86">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395543DE" w14:textId="77777777" w:rsidR="00013150" w:rsidRPr="00013150" w:rsidRDefault="002B0E49" w:rsidP="00013150">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ab/>
      </w:r>
      <w:r w:rsidR="00013150" w:rsidRPr="00013150">
        <w:rPr>
          <w:rFonts w:ascii="GHEA Grapalat" w:hAnsi="GHEA Grapalat" w:cs="Sylfaen"/>
          <w:b/>
          <w:lang w:val="hy-AM"/>
        </w:rPr>
        <w:t>Հավելված 5.1</w:t>
      </w:r>
    </w:p>
    <w:p w14:paraId="1719630F" w14:textId="2B49EE91" w:rsidR="00013150" w:rsidRPr="00013150" w:rsidRDefault="00013150" w:rsidP="00013150">
      <w:pPr>
        <w:pStyle w:val="BodyTextIndent3"/>
        <w:spacing w:line="240" w:lineRule="auto"/>
        <w:jc w:val="right"/>
        <w:rPr>
          <w:rFonts w:ascii="GHEA Grapalat" w:hAnsi="GHEA Grapalat" w:cs="Sylfaen"/>
          <w:b/>
          <w:lang w:val="hy-AM"/>
        </w:rPr>
      </w:pPr>
      <w:r w:rsidRPr="00013150">
        <w:rPr>
          <w:rFonts w:ascii="GHEA Grapalat" w:hAnsi="GHEA Grapalat" w:cs="Sylfaen"/>
          <w:b/>
          <w:lang w:val="hy-AM"/>
        </w:rPr>
        <w:t>«ԵՔ-ԲՄԽԾՁԲ-</w:t>
      </w:r>
      <w:r w:rsidR="007D0B50">
        <w:rPr>
          <w:rFonts w:ascii="GHEA Grapalat" w:hAnsi="GHEA Grapalat" w:cs="Sylfaen"/>
          <w:b/>
          <w:lang w:val="hy-AM"/>
        </w:rPr>
        <w:t>25/46</w:t>
      </w:r>
      <w:r w:rsidRPr="00013150">
        <w:rPr>
          <w:rFonts w:ascii="GHEA Grapalat" w:hAnsi="GHEA Grapalat" w:cs="Sylfaen"/>
          <w:b/>
          <w:lang w:val="hy-AM"/>
        </w:rPr>
        <w:t>»*  ծածկագրով</w:t>
      </w:r>
    </w:p>
    <w:p w14:paraId="43F9EDE5" w14:textId="77777777" w:rsidR="00013150" w:rsidRPr="00013150" w:rsidRDefault="00013150" w:rsidP="00013150">
      <w:pPr>
        <w:pStyle w:val="BodyTextIndent3"/>
        <w:spacing w:line="240" w:lineRule="auto"/>
        <w:jc w:val="right"/>
        <w:rPr>
          <w:rFonts w:ascii="GHEA Grapalat" w:hAnsi="GHEA Grapalat" w:cs="Sylfaen"/>
          <w:b/>
          <w:lang w:val="hy-AM"/>
        </w:rPr>
      </w:pPr>
      <w:r w:rsidRPr="00013150">
        <w:rPr>
          <w:rFonts w:ascii="GHEA Grapalat" w:hAnsi="GHEA Grapalat" w:cs="Sylfaen"/>
          <w:b/>
          <w:lang w:val="hy-AM"/>
        </w:rPr>
        <w:t>բաց մրցույթի հրավերի</w:t>
      </w:r>
    </w:p>
    <w:p w14:paraId="662853EA" w14:textId="77777777" w:rsidR="00013150" w:rsidRPr="00013150" w:rsidRDefault="00013150" w:rsidP="00013150">
      <w:pPr>
        <w:jc w:val="center"/>
        <w:rPr>
          <w:rFonts w:ascii="GHEA Grapalat" w:hAnsi="GHEA Grapalat" w:cs="GHEA Grapalat"/>
          <w:b/>
          <w:sz w:val="20"/>
          <w:szCs w:val="20"/>
          <w:lang w:val="hy-AM"/>
        </w:rPr>
      </w:pPr>
      <w:r w:rsidRPr="00013150">
        <w:rPr>
          <w:rFonts w:ascii="GHEA Grapalat" w:hAnsi="GHEA Grapalat" w:cs="GHEA Grapalat"/>
          <w:b/>
          <w:sz w:val="18"/>
          <w:szCs w:val="18"/>
          <w:lang w:val="hy-AM"/>
        </w:rPr>
        <w:t xml:space="preserve">       </w:t>
      </w:r>
      <w:r w:rsidRPr="00013150">
        <w:rPr>
          <w:rFonts w:ascii="GHEA Grapalat" w:hAnsi="GHEA Grapalat" w:cs="GHEA Grapalat"/>
          <w:b/>
          <w:sz w:val="20"/>
          <w:szCs w:val="20"/>
          <w:lang w:val="hy-AM"/>
        </w:rPr>
        <w:t xml:space="preserve">ՏՈւԺԱՆՔԻ ՄԱՍԻՆ ՀԱՄԱՁԱՅՆԱԳԻՐ </w:t>
      </w:r>
    </w:p>
    <w:p w14:paraId="34281D29" w14:textId="77777777" w:rsidR="00013150" w:rsidRPr="00013150" w:rsidRDefault="00013150" w:rsidP="00013150">
      <w:pPr>
        <w:jc w:val="center"/>
        <w:rPr>
          <w:rFonts w:ascii="GHEA Grapalat" w:hAnsi="GHEA Grapalat" w:cs="GHEA Grapalat"/>
          <w:b/>
          <w:sz w:val="20"/>
          <w:szCs w:val="20"/>
          <w:lang w:val="hy-AM"/>
        </w:rPr>
      </w:pPr>
      <w:r w:rsidRPr="00013150">
        <w:rPr>
          <w:rFonts w:ascii="GHEA Grapalat" w:hAnsi="GHEA Grapalat" w:cs="GHEA Grapalat"/>
          <w:sz w:val="20"/>
          <w:szCs w:val="20"/>
          <w:lang w:val="hy-AM"/>
        </w:rPr>
        <w:t xml:space="preserve">  </w:t>
      </w:r>
      <w:r w:rsidRPr="00013150">
        <w:rPr>
          <w:rFonts w:ascii="GHEA Grapalat" w:hAnsi="GHEA Grapalat" w:cs="GHEA Grapalat"/>
          <w:b/>
          <w:sz w:val="20"/>
          <w:szCs w:val="20"/>
          <w:lang w:val="hy-AM"/>
        </w:rPr>
        <w:t xml:space="preserve"> </w:t>
      </w:r>
      <w:r w:rsidRPr="00013150">
        <w:rPr>
          <w:rFonts w:ascii="GHEA Grapalat" w:hAnsi="GHEA Grapalat" w:cs="GHEA Grapalat"/>
          <w:b/>
          <w:sz w:val="18"/>
          <w:szCs w:val="18"/>
          <w:lang w:val="hy-AM"/>
        </w:rPr>
        <w:t xml:space="preserve">         (պայմանագրի ապահովում)</w:t>
      </w:r>
    </w:p>
    <w:p w14:paraId="01F38FFB" w14:textId="77777777" w:rsidR="00013150" w:rsidRPr="00013150" w:rsidRDefault="00013150" w:rsidP="00013150">
      <w:pPr>
        <w:rPr>
          <w:rFonts w:ascii="GHEA Grapalat" w:hAnsi="GHEA Grapalat" w:cs="GHEA Grapalat"/>
          <w:b/>
          <w:sz w:val="20"/>
          <w:szCs w:val="20"/>
          <w:lang w:val="hy-AM"/>
        </w:rPr>
      </w:pPr>
    </w:p>
    <w:p w14:paraId="77E73ABD" w14:textId="77777777" w:rsidR="00013150" w:rsidRPr="00013150" w:rsidRDefault="00013150" w:rsidP="00013150">
      <w:pPr>
        <w:rPr>
          <w:rFonts w:ascii="GHEA Grapalat" w:hAnsi="GHEA Grapalat" w:cs="GHEA Grapalat"/>
          <w:sz w:val="20"/>
          <w:szCs w:val="20"/>
          <w:lang w:val="hy-AM"/>
        </w:rPr>
      </w:pPr>
      <w:r w:rsidRPr="00013150">
        <w:rPr>
          <w:rFonts w:ascii="GHEA Grapalat" w:hAnsi="GHEA Grapalat" w:cs="GHEA Grapalat"/>
          <w:sz w:val="20"/>
          <w:szCs w:val="20"/>
          <w:lang w:val="hy-AM"/>
        </w:rPr>
        <w:t xml:space="preserve">     ք. Երևան</w:t>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r>
      <w:r w:rsidRPr="00013150">
        <w:rPr>
          <w:rFonts w:ascii="GHEA Grapalat" w:hAnsi="GHEA Grapalat" w:cs="GHEA Grapalat"/>
          <w:sz w:val="20"/>
          <w:szCs w:val="20"/>
          <w:lang w:val="hy-AM"/>
        </w:rPr>
        <w:tab/>
        <w:t xml:space="preserve">            </w:t>
      </w:r>
      <w:r w:rsidRPr="00013150">
        <w:rPr>
          <w:rFonts w:ascii="GHEA Grapalat" w:hAnsi="GHEA Grapalat"/>
          <w:sz w:val="20"/>
          <w:szCs w:val="20"/>
          <w:lang w:val="hy-AM"/>
        </w:rPr>
        <w:t>«</w:t>
      </w:r>
      <w:r w:rsidRPr="00013150">
        <w:rPr>
          <w:rFonts w:ascii="GHEA Grapalat" w:hAnsi="GHEA Grapalat" w:cs="GHEA Grapalat"/>
          <w:sz w:val="20"/>
          <w:szCs w:val="20"/>
          <w:u w:val="single"/>
          <w:lang w:val="hy-AM"/>
        </w:rPr>
        <w:t xml:space="preserve">         </w:t>
      </w:r>
      <w:r w:rsidRPr="00013150">
        <w:rPr>
          <w:rFonts w:ascii="GHEA Grapalat" w:hAnsi="GHEA Grapalat"/>
          <w:sz w:val="20"/>
          <w:szCs w:val="20"/>
          <w:lang w:val="hy-AM"/>
        </w:rPr>
        <w:t>»</w:t>
      </w:r>
      <w:r w:rsidRPr="00013150">
        <w:rPr>
          <w:rFonts w:ascii="GHEA Grapalat" w:hAnsi="GHEA Grapalat" w:cs="GHEA Grapalat"/>
          <w:sz w:val="20"/>
          <w:szCs w:val="20"/>
          <w:u w:val="single"/>
          <w:lang w:val="hy-AM"/>
        </w:rPr>
        <w:t xml:space="preserve"> </w:t>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lang w:val="hy-AM"/>
        </w:rPr>
        <w:t xml:space="preserve"> 20   թ.</w:t>
      </w:r>
    </w:p>
    <w:p w14:paraId="7CC56B75" w14:textId="77777777" w:rsidR="00013150" w:rsidRPr="00013150" w:rsidRDefault="00013150" w:rsidP="00013150">
      <w:pPr>
        <w:rPr>
          <w:rFonts w:ascii="GHEA Grapalat" w:hAnsi="GHEA Grapalat" w:cs="GHEA Grapalat"/>
          <w:sz w:val="20"/>
          <w:szCs w:val="20"/>
          <w:lang w:val="hy-AM"/>
        </w:rPr>
      </w:pPr>
    </w:p>
    <w:p w14:paraId="3CB84F94" w14:textId="77777777" w:rsidR="00013150" w:rsidRPr="00013150" w:rsidRDefault="00013150" w:rsidP="00013150">
      <w:pPr>
        <w:jc w:val="both"/>
        <w:rPr>
          <w:rFonts w:ascii="GHEA Grapalat" w:hAnsi="GHEA Grapalat" w:cs="GHEA Grapalat"/>
          <w:sz w:val="20"/>
          <w:szCs w:val="20"/>
          <w:u w:val="single"/>
          <w:vertAlign w:val="subscript"/>
          <w:lang w:val="hy-AM"/>
        </w:rPr>
      </w:pPr>
      <w:r w:rsidRPr="00013150">
        <w:rPr>
          <w:rFonts w:ascii="GHEA Grapalat" w:hAnsi="GHEA Grapalat" w:cs="GHEA Grapalat"/>
          <w:sz w:val="20"/>
          <w:szCs w:val="20"/>
          <w:u w:val="single"/>
          <w:vertAlign w:val="subscript"/>
          <w:lang w:val="hy-AM"/>
        </w:rPr>
        <w:tab/>
      </w:r>
      <w:r w:rsidRPr="00013150">
        <w:rPr>
          <w:rFonts w:ascii="GHEA Grapalat" w:hAnsi="GHEA Grapalat" w:cs="GHEA Grapalat"/>
          <w:sz w:val="20"/>
          <w:szCs w:val="20"/>
          <w:u w:val="single"/>
          <w:vertAlign w:val="subscript"/>
          <w:lang w:val="hy-AM"/>
        </w:rPr>
        <w:tab/>
      </w:r>
      <w:r w:rsidRPr="00013150">
        <w:rPr>
          <w:rFonts w:ascii="GHEA Grapalat" w:hAnsi="GHEA Grapalat" w:cs="GHEA Grapalat"/>
          <w:sz w:val="20"/>
          <w:szCs w:val="20"/>
          <w:u w:val="single"/>
          <w:vertAlign w:val="subscript"/>
          <w:lang w:val="hy-AM"/>
        </w:rPr>
        <w:tab/>
      </w:r>
      <w:r w:rsidRPr="00013150">
        <w:rPr>
          <w:rFonts w:ascii="GHEA Grapalat" w:hAnsi="GHEA Grapalat" w:cs="GHEA Grapalat"/>
          <w:sz w:val="20"/>
          <w:szCs w:val="20"/>
          <w:vertAlign w:val="subscript"/>
          <w:lang w:val="hy-AM"/>
        </w:rPr>
        <w:t xml:space="preserve">, </w:t>
      </w:r>
      <w:r w:rsidRPr="00013150">
        <w:rPr>
          <w:rFonts w:ascii="GHEA Grapalat" w:hAnsi="GHEA Grapalat" w:cs="GHEA Grapalat"/>
          <w:sz w:val="20"/>
          <w:szCs w:val="20"/>
          <w:lang w:val="hy-AM"/>
        </w:rPr>
        <w:t xml:space="preserve">ի դեմս Ընկերության տնօրեն </w:t>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p>
    <w:p w14:paraId="05D1C626" w14:textId="77777777" w:rsidR="00013150" w:rsidRPr="00013150" w:rsidRDefault="00013150" w:rsidP="00013150">
      <w:pPr>
        <w:jc w:val="both"/>
        <w:rPr>
          <w:rFonts w:ascii="GHEA Grapalat" w:hAnsi="GHEA Grapalat" w:cs="GHEA Grapalat"/>
          <w:sz w:val="20"/>
          <w:szCs w:val="20"/>
          <w:lang w:val="hy-AM"/>
        </w:rPr>
      </w:pPr>
      <w:r w:rsidRPr="00013150">
        <w:rPr>
          <w:rFonts w:ascii="GHEA Grapalat" w:hAnsi="GHEA Grapalat"/>
          <w:sz w:val="20"/>
          <w:szCs w:val="20"/>
          <w:vertAlign w:val="superscript"/>
          <w:lang w:val="hy-AM"/>
        </w:rPr>
        <w:t xml:space="preserve">       Ընկերության անվանումը</w:t>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r>
      <w:r w:rsidRPr="00013150">
        <w:rPr>
          <w:rFonts w:ascii="GHEA Grapalat" w:hAnsi="GHEA Grapalat" w:cs="GHEA Grapalat"/>
          <w:sz w:val="20"/>
          <w:szCs w:val="20"/>
          <w:vertAlign w:val="subscript"/>
          <w:lang w:val="hy-AM"/>
        </w:rPr>
        <w:tab/>
        <w:t xml:space="preserve">    </w:t>
      </w:r>
      <w:r w:rsidRPr="00013150">
        <w:rPr>
          <w:rFonts w:ascii="GHEA Grapalat" w:hAnsi="GHEA Grapalat"/>
          <w:sz w:val="20"/>
          <w:szCs w:val="20"/>
          <w:vertAlign w:val="superscript"/>
          <w:lang w:val="hy-AM"/>
        </w:rPr>
        <w:t>Ընկերության տնօրենի անուն ազգանունը, անձնագրային տվյալները</w:t>
      </w:r>
      <w:r w:rsidRPr="00013150">
        <w:rPr>
          <w:rFonts w:ascii="GHEA Grapalat" w:hAnsi="GHEA Grapalat" w:cs="GHEA Grapalat"/>
          <w:sz w:val="20"/>
          <w:szCs w:val="20"/>
          <w:vertAlign w:val="subscript"/>
          <w:lang w:val="hy-AM"/>
        </w:rPr>
        <w:t xml:space="preserve">, </w:t>
      </w:r>
      <w:r w:rsidRPr="000131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BAB4A10" w14:textId="77777777" w:rsidR="00013150" w:rsidRPr="00013150" w:rsidRDefault="00013150" w:rsidP="00013150">
      <w:pPr>
        <w:ind w:firstLine="708"/>
        <w:jc w:val="both"/>
        <w:rPr>
          <w:rFonts w:ascii="GHEA Grapalat" w:hAnsi="GHEA Grapalat" w:cs="GHEA Grapalat"/>
          <w:sz w:val="20"/>
          <w:szCs w:val="20"/>
          <w:lang w:val="hy-AM"/>
        </w:rPr>
      </w:pPr>
    </w:p>
    <w:p w14:paraId="554532BC" w14:textId="77777777" w:rsidR="00013150" w:rsidRPr="00013150" w:rsidRDefault="00013150" w:rsidP="00013150">
      <w:pPr>
        <w:ind w:left="360"/>
        <w:jc w:val="center"/>
        <w:rPr>
          <w:rFonts w:ascii="GHEA Grapalat" w:hAnsi="GHEA Grapalat" w:cs="GHEA Grapalat"/>
          <w:b/>
          <w:bCs/>
          <w:sz w:val="20"/>
          <w:szCs w:val="20"/>
          <w:lang w:val="pt-BR"/>
        </w:rPr>
      </w:pPr>
      <w:r w:rsidRPr="00013150">
        <w:rPr>
          <w:rFonts w:ascii="GHEA Grapalat" w:hAnsi="GHEA Grapalat" w:cs="GHEA Grapalat"/>
          <w:b/>
          <w:sz w:val="20"/>
          <w:szCs w:val="20"/>
          <w:lang w:val="hy-AM"/>
        </w:rPr>
        <w:t>1</w:t>
      </w:r>
      <w:r w:rsidRPr="00013150">
        <w:rPr>
          <w:rFonts w:ascii="Microsoft JhengHei" w:eastAsia="Microsoft JhengHei" w:hAnsi="Microsoft JhengHei" w:cs="Microsoft JhengHei" w:hint="eastAsia"/>
          <w:b/>
          <w:sz w:val="20"/>
          <w:szCs w:val="20"/>
          <w:lang w:val="hy-AM"/>
        </w:rPr>
        <w:t>․</w:t>
      </w:r>
      <w:r w:rsidRPr="00013150">
        <w:rPr>
          <w:rFonts w:ascii="GHEA Grapalat" w:hAnsi="GHEA Grapalat" w:cs="GHEA Grapalat"/>
          <w:b/>
          <w:sz w:val="20"/>
          <w:szCs w:val="20"/>
          <w:lang w:val="hy-AM"/>
        </w:rPr>
        <w:t xml:space="preserve">  Համաձայնության առարկան</w:t>
      </w:r>
    </w:p>
    <w:p w14:paraId="5AB837DA" w14:textId="77777777" w:rsidR="00013150" w:rsidRPr="00013150" w:rsidRDefault="00013150" w:rsidP="00013150">
      <w:pPr>
        <w:jc w:val="both"/>
        <w:rPr>
          <w:rFonts w:ascii="GHEA Grapalat" w:hAnsi="GHEA Grapalat" w:cs="GHEA Grapalat"/>
          <w:b/>
          <w:bCs/>
          <w:sz w:val="20"/>
          <w:szCs w:val="20"/>
          <w:lang w:val="pt-BR"/>
        </w:rPr>
      </w:pPr>
      <w:r w:rsidRPr="00013150">
        <w:rPr>
          <w:rFonts w:ascii="GHEA Grapalat" w:hAnsi="GHEA Grapalat" w:cs="GHEA Grapalat"/>
          <w:sz w:val="20"/>
          <w:szCs w:val="20"/>
          <w:lang w:val="pt-BR"/>
        </w:rPr>
        <w:tab/>
      </w:r>
      <w:r w:rsidRPr="00013150">
        <w:rPr>
          <w:rFonts w:ascii="GHEA Grapalat" w:hAnsi="GHEA Grapalat" w:cs="GHEA Grapalat"/>
          <w:sz w:val="20"/>
          <w:szCs w:val="20"/>
          <w:lang w:val="pt-BR"/>
        </w:rPr>
        <w:tab/>
        <w:t xml:space="preserve">                               </w:t>
      </w:r>
    </w:p>
    <w:p w14:paraId="68439310" w14:textId="77777777" w:rsidR="00013150" w:rsidRPr="00013150" w:rsidRDefault="00013150" w:rsidP="00013150">
      <w:pPr>
        <w:ind w:left="426"/>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1.1 Ընկերությունը մասնակցում է </w:t>
      </w:r>
      <w:r w:rsidRPr="00013150">
        <w:rPr>
          <w:rFonts w:ascii="GHEA Grapalat" w:hAnsi="GHEA Grapalat" w:cs="GHEA Grapalat"/>
          <w:sz w:val="20"/>
          <w:szCs w:val="20"/>
          <w:u w:val="single"/>
          <w:lang w:val="pt-BR"/>
        </w:rPr>
        <w:tab/>
      </w:r>
      <w:r w:rsidRPr="00013150">
        <w:rPr>
          <w:rFonts w:ascii="GHEA Grapalat" w:hAnsi="GHEA Grapalat" w:cs="GHEA Grapalat"/>
          <w:sz w:val="20"/>
          <w:szCs w:val="20"/>
          <w:u w:val="single"/>
          <w:lang w:val="pt-BR"/>
        </w:rPr>
        <w:tab/>
      </w:r>
      <w:r w:rsidRPr="00013150">
        <w:rPr>
          <w:rFonts w:ascii="GHEA Grapalat" w:hAnsi="GHEA Grapalat" w:cs="GHEA Grapalat"/>
          <w:sz w:val="20"/>
          <w:szCs w:val="20"/>
          <w:u w:val="single"/>
          <w:lang w:val="pt-BR"/>
        </w:rPr>
        <w:tab/>
        <w:t xml:space="preserve">    </w:t>
      </w:r>
      <w:r w:rsidRPr="00013150">
        <w:rPr>
          <w:rFonts w:ascii="GHEA Grapalat" w:hAnsi="GHEA Grapalat" w:cs="GHEA Grapalat"/>
          <w:sz w:val="20"/>
          <w:szCs w:val="20"/>
          <w:u w:val="single"/>
          <w:lang w:val="pt-BR"/>
        </w:rPr>
        <w:tab/>
        <w:t xml:space="preserve">           </w:t>
      </w:r>
      <w:r w:rsidRPr="00013150">
        <w:rPr>
          <w:rFonts w:ascii="GHEA Grapalat" w:hAnsi="GHEA Grapalat" w:cs="GHEA Grapalat"/>
          <w:sz w:val="20"/>
          <w:szCs w:val="20"/>
          <w:u w:val="single"/>
          <w:lang w:val="pt-BR"/>
        </w:rPr>
        <w:tab/>
      </w:r>
      <w:r w:rsidRPr="00013150">
        <w:rPr>
          <w:rFonts w:ascii="GHEA Grapalat" w:hAnsi="GHEA Grapalat" w:cs="GHEA Grapalat"/>
          <w:sz w:val="20"/>
          <w:szCs w:val="20"/>
          <w:lang w:val="pt-BR"/>
        </w:rPr>
        <w:t xml:space="preserve">*  (այսուհետ` Պատվիրատու) կողմից </w:t>
      </w:r>
    </w:p>
    <w:p w14:paraId="036DCA19" w14:textId="77777777" w:rsidR="00013150" w:rsidRPr="00013150" w:rsidRDefault="00013150" w:rsidP="00013150">
      <w:pPr>
        <w:ind w:left="426"/>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                                                                 </w:t>
      </w:r>
      <w:r w:rsidRPr="00013150">
        <w:rPr>
          <w:rFonts w:ascii="GHEA Grapalat" w:hAnsi="GHEA Grapalat"/>
          <w:sz w:val="20"/>
          <w:szCs w:val="20"/>
          <w:vertAlign w:val="superscript"/>
          <w:lang w:val="hy-AM"/>
        </w:rPr>
        <w:t>պատվիրատուի անվանումը</w:t>
      </w:r>
    </w:p>
    <w:p w14:paraId="25EEC92C" w14:textId="77777777" w:rsidR="00013150" w:rsidRPr="00013150" w:rsidRDefault="00013150" w:rsidP="00013150">
      <w:pPr>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կազմակերպված` </w:t>
      </w:r>
      <w:r w:rsidRPr="00013150">
        <w:rPr>
          <w:rFonts w:ascii="GHEA Grapalat" w:hAnsi="GHEA Grapalat" w:cs="GHEA Grapalat"/>
          <w:sz w:val="20"/>
          <w:szCs w:val="20"/>
          <w:u w:val="single"/>
          <w:lang w:val="pt-BR"/>
        </w:rPr>
        <w:t xml:space="preserve"> </w:t>
      </w:r>
      <w:r w:rsidRPr="00013150">
        <w:rPr>
          <w:rFonts w:ascii="GHEA Grapalat" w:hAnsi="GHEA Grapalat" w:cs="GHEA Grapalat"/>
          <w:sz w:val="20"/>
          <w:szCs w:val="20"/>
          <w:u w:val="single"/>
          <w:lang w:val="pt-BR"/>
        </w:rPr>
        <w:tab/>
        <w:t xml:space="preserve">                                             </w:t>
      </w:r>
      <w:r w:rsidRPr="00013150">
        <w:rPr>
          <w:rFonts w:ascii="GHEA Grapalat" w:hAnsi="GHEA Grapalat" w:cs="GHEA Grapalat"/>
          <w:sz w:val="20"/>
          <w:szCs w:val="20"/>
          <w:lang w:val="pt-BR"/>
        </w:rPr>
        <w:t>* ծածկագրով գնման ընթացակարգին:</w:t>
      </w:r>
    </w:p>
    <w:p w14:paraId="54A85747" w14:textId="77777777" w:rsidR="00013150" w:rsidRPr="00013150" w:rsidRDefault="00013150" w:rsidP="00013150">
      <w:pPr>
        <w:ind w:left="426"/>
        <w:jc w:val="both"/>
        <w:rPr>
          <w:rFonts w:ascii="GHEA Grapalat" w:hAnsi="GHEA Grapalat" w:cs="GHEA Grapalat"/>
          <w:sz w:val="20"/>
          <w:szCs w:val="20"/>
          <w:lang w:val="pt-BR"/>
        </w:rPr>
      </w:pPr>
      <w:r w:rsidRPr="00013150">
        <w:rPr>
          <w:rFonts w:ascii="GHEA Grapalat" w:hAnsi="GHEA Grapalat"/>
          <w:sz w:val="20"/>
          <w:szCs w:val="20"/>
          <w:vertAlign w:val="superscript"/>
          <w:lang w:val="pt-BR"/>
        </w:rPr>
        <w:t xml:space="preserve">                                                        </w:t>
      </w:r>
      <w:r w:rsidRPr="00013150">
        <w:rPr>
          <w:rFonts w:ascii="GHEA Grapalat" w:hAnsi="GHEA Grapalat"/>
          <w:sz w:val="20"/>
          <w:szCs w:val="20"/>
          <w:vertAlign w:val="superscript"/>
          <w:lang w:val="hy-AM"/>
        </w:rPr>
        <w:t>ընթացակարգի ծածկագիրը</w:t>
      </w:r>
    </w:p>
    <w:p w14:paraId="592924C5" w14:textId="77777777" w:rsidR="00013150" w:rsidRPr="00013150" w:rsidRDefault="00013150" w:rsidP="00013150">
      <w:pPr>
        <w:ind w:firstLine="426"/>
        <w:jc w:val="both"/>
        <w:rPr>
          <w:rFonts w:ascii="GHEA Grapalat" w:hAnsi="GHEA Grapalat" w:cs="GHEA Grapalat"/>
          <w:color w:val="5B9BD5"/>
          <w:sz w:val="20"/>
          <w:szCs w:val="20"/>
          <w:lang w:val="hy-AM"/>
        </w:rPr>
      </w:pPr>
      <w:r w:rsidRPr="000131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A747B93" w14:textId="77777777" w:rsidR="00013150" w:rsidRPr="00013150" w:rsidRDefault="00013150" w:rsidP="00013150">
      <w:pPr>
        <w:ind w:firstLine="426"/>
        <w:jc w:val="both"/>
        <w:rPr>
          <w:rFonts w:ascii="GHEA Grapalat" w:hAnsi="GHEA Grapalat" w:cs="GHEA Grapalat"/>
          <w:color w:val="000000"/>
          <w:sz w:val="20"/>
          <w:szCs w:val="20"/>
          <w:lang w:val="pt-BR"/>
        </w:rPr>
      </w:pPr>
      <w:r w:rsidRPr="00013150">
        <w:rPr>
          <w:rFonts w:ascii="GHEA Grapalat" w:hAnsi="GHEA Grapalat" w:cs="GHEA Grapalat"/>
          <w:color w:val="000000"/>
          <w:sz w:val="20"/>
          <w:szCs w:val="20"/>
          <w:lang w:val="pt-BR"/>
        </w:rPr>
        <w:t>1.3 Ընկերությունը</w:t>
      </w:r>
      <w:r w:rsidRPr="00013150">
        <w:rPr>
          <w:rFonts w:ascii="GHEA Grapalat" w:hAnsi="GHEA Grapalat" w:cs="GHEA Grapalat"/>
          <w:color w:val="000000"/>
          <w:sz w:val="20"/>
          <w:szCs w:val="20"/>
          <w:lang w:val="hy-AM"/>
        </w:rPr>
        <w:t xml:space="preserve"> սույն </w:t>
      </w:r>
      <w:r w:rsidRPr="00013150">
        <w:rPr>
          <w:rFonts w:ascii="GHEA Grapalat" w:hAnsi="GHEA Grapalat" w:cs="GHEA Grapalat"/>
          <w:color w:val="000000"/>
          <w:sz w:val="20"/>
          <w:szCs w:val="20"/>
          <w:lang w:val="pt-BR"/>
        </w:rPr>
        <w:t>տուժանքի համաձայնագ</w:t>
      </w:r>
      <w:r w:rsidRPr="00013150">
        <w:rPr>
          <w:rFonts w:ascii="GHEA Grapalat" w:hAnsi="GHEA Grapalat" w:cs="GHEA Grapalat"/>
          <w:color w:val="000000"/>
          <w:sz w:val="20"/>
          <w:szCs w:val="20"/>
          <w:lang w:val="hy-AM"/>
        </w:rPr>
        <w:t>ր</w:t>
      </w:r>
      <w:r w:rsidRPr="00013150">
        <w:rPr>
          <w:rFonts w:ascii="GHEA Grapalat" w:hAnsi="GHEA Grapalat" w:cs="GHEA Grapalat"/>
          <w:color w:val="000000"/>
          <w:sz w:val="20"/>
          <w:szCs w:val="20"/>
          <w:lang w:val="pt-BR"/>
        </w:rPr>
        <w:t>ի</w:t>
      </w:r>
      <w:r w:rsidRPr="00013150">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1B5805C" w14:textId="77777777" w:rsidR="00013150" w:rsidRPr="00013150" w:rsidRDefault="00013150" w:rsidP="00013150">
      <w:pPr>
        <w:ind w:firstLine="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B0A079D" w14:textId="77777777" w:rsidR="00013150" w:rsidRPr="00013150" w:rsidRDefault="00013150" w:rsidP="00013150">
      <w:pPr>
        <w:ind w:firstLine="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13150">
        <w:rPr>
          <w:rFonts w:ascii="GHEA Grapalat" w:hAnsi="GHEA Grapalat" w:cs="GHEA Grapalat"/>
          <w:color w:val="000000"/>
          <w:sz w:val="20"/>
          <w:szCs w:val="20"/>
          <w:lang w:val="pt-BR"/>
        </w:rPr>
        <w:t>Ընկերության</w:t>
      </w:r>
      <w:r w:rsidRPr="00013150">
        <w:rPr>
          <w:rFonts w:ascii="GHEA Grapalat" w:hAnsi="GHEA Grapalat" w:cs="GHEA Grapalat"/>
          <w:color w:val="000000"/>
          <w:sz w:val="20"/>
          <w:szCs w:val="20"/>
          <w:lang w:val="hy-AM"/>
        </w:rPr>
        <w:t xml:space="preserve"> հաշվից  գանձելու համար՝ առանց լրացուցիչ ակցեպտավորման: </w:t>
      </w:r>
    </w:p>
    <w:p w14:paraId="3AD2E2BC" w14:textId="77777777" w:rsidR="00013150" w:rsidRPr="00013150" w:rsidRDefault="00013150" w:rsidP="00013150">
      <w:pPr>
        <w:ind w:firstLine="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գ)  </w:t>
      </w:r>
      <w:r w:rsidRPr="00013150">
        <w:rPr>
          <w:rFonts w:ascii="GHEA Grapalat" w:hAnsi="GHEA Grapalat" w:cs="GHEA Grapalat"/>
          <w:color w:val="000000"/>
          <w:sz w:val="20"/>
          <w:szCs w:val="20"/>
          <w:lang w:val="pt-BR"/>
        </w:rPr>
        <w:t>Ընկերությունը</w:t>
      </w:r>
      <w:r w:rsidRPr="00013150">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5128D4" w14:textId="77777777" w:rsidR="00013150" w:rsidRPr="00013150" w:rsidRDefault="00013150" w:rsidP="00013150">
      <w:pPr>
        <w:ind w:left="426"/>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 xml:space="preserve">դ) </w:t>
      </w:r>
      <w:r w:rsidRPr="00013150">
        <w:rPr>
          <w:rFonts w:ascii="GHEA Grapalat" w:hAnsi="GHEA Grapalat" w:cs="GHEA Grapalat"/>
          <w:color w:val="000000"/>
          <w:sz w:val="20"/>
          <w:szCs w:val="20"/>
          <w:lang w:val="pt-BR"/>
        </w:rPr>
        <w:t>Ընկերությունը</w:t>
      </w:r>
      <w:r w:rsidRPr="00013150">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F982163" w14:textId="77777777" w:rsidR="00013150" w:rsidRPr="00013150" w:rsidRDefault="00013150" w:rsidP="00013150">
      <w:pPr>
        <w:ind w:firstLine="426"/>
        <w:jc w:val="both"/>
        <w:rPr>
          <w:rFonts w:ascii="GHEA Grapalat" w:hAnsi="GHEA Grapalat" w:cs="GHEA Grapalat"/>
          <w:sz w:val="20"/>
          <w:szCs w:val="20"/>
          <w:lang w:val="hy-AM"/>
        </w:rPr>
      </w:pPr>
      <w:r w:rsidRPr="000131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A459AAC" w14:textId="77777777" w:rsidR="00013150" w:rsidRPr="00013150" w:rsidRDefault="00013150" w:rsidP="00013150">
      <w:pPr>
        <w:ind w:firstLine="567"/>
        <w:jc w:val="both"/>
        <w:rPr>
          <w:rFonts w:ascii="GHEA Grapalat" w:hAnsi="GHEA Grapalat" w:cs="GHEA Grapalat"/>
          <w:sz w:val="20"/>
          <w:szCs w:val="20"/>
          <w:lang w:val="pt-BR"/>
        </w:rPr>
      </w:pPr>
      <w:r w:rsidRPr="00013150">
        <w:rPr>
          <w:rFonts w:ascii="GHEA Grapalat" w:hAnsi="GHEA Grapalat" w:cs="GHEA Grapalat"/>
          <w:sz w:val="20"/>
          <w:szCs w:val="20"/>
          <w:lang w:val="hy-AM"/>
        </w:rPr>
        <w:t>1.4</w:t>
      </w:r>
      <w:r w:rsidRPr="000131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13150">
        <w:rPr>
          <w:rFonts w:ascii="GHEA Grapalat" w:hAnsi="GHEA Grapalat" w:cs="GHEA Grapalat"/>
          <w:sz w:val="20"/>
          <w:szCs w:val="20"/>
          <w:lang w:val="hy-AM"/>
        </w:rPr>
        <w:t xml:space="preserve">Պահանջագիրը բնօրինակներով </w:t>
      </w:r>
      <w:r w:rsidRPr="00013150">
        <w:rPr>
          <w:rFonts w:ascii="GHEA Grapalat" w:hAnsi="GHEA Grapalat" w:cs="GHEA Grapalat"/>
          <w:sz w:val="20"/>
          <w:szCs w:val="20"/>
          <w:lang w:val="pt-BR"/>
        </w:rPr>
        <w:t xml:space="preserve">ներկայացնում է </w:t>
      </w:r>
      <w:r w:rsidRPr="00013150">
        <w:rPr>
          <w:rFonts w:ascii="GHEA Grapalat" w:hAnsi="GHEA Grapalat" w:cs="GHEA Grapalat"/>
          <w:sz w:val="20"/>
          <w:szCs w:val="20"/>
          <w:lang w:val="hy-AM"/>
        </w:rPr>
        <w:t>Վճարող Բանկին</w:t>
      </w:r>
      <w:r w:rsidRPr="000131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13150">
        <w:rPr>
          <w:rFonts w:ascii="GHEA Grapalat" w:hAnsi="GHEA Grapalat" w:cs="GHEA Grapalat"/>
          <w:sz w:val="20"/>
          <w:szCs w:val="20"/>
          <w:lang w:val="hy-AM"/>
        </w:rPr>
        <w:t>Պահանջագիրը</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էլեկտրոնային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թվային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ստորագրությամբ</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հաստատված</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լինելու</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դեպքում</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դրանք</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Վճարող</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Բանկին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են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ներկայացվում</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էլեկտրոնային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կրիչներով</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ինչպես</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նաև</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դրանցից</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արտատպված</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թղթային</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տարբերակներով</w:t>
      </w:r>
      <w:r w:rsidRPr="00013150">
        <w:rPr>
          <w:rFonts w:ascii="GHEA Grapalat" w:hAnsi="GHEA Grapalat" w:cs="GHEA Grapalat"/>
          <w:sz w:val="20"/>
          <w:szCs w:val="20"/>
          <w:lang w:val="pt-BR"/>
        </w:rPr>
        <w:t>:</w:t>
      </w:r>
    </w:p>
    <w:p w14:paraId="3B4B8BCE" w14:textId="77777777" w:rsidR="00013150" w:rsidRPr="00013150" w:rsidRDefault="00013150" w:rsidP="00013150">
      <w:pPr>
        <w:ind w:left="710" w:hanging="143"/>
        <w:jc w:val="both"/>
        <w:rPr>
          <w:rFonts w:ascii="GHEA Grapalat" w:hAnsi="GHEA Grapalat" w:cs="GHEA Grapalat"/>
          <w:color w:val="000000"/>
          <w:sz w:val="20"/>
          <w:szCs w:val="20"/>
          <w:lang w:val="hy-AM"/>
        </w:rPr>
      </w:pPr>
      <w:r w:rsidRPr="00013150">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5C3F3713" w14:textId="77777777" w:rsidR="00013150" w:rsidRPr="00013150" w:rsidRDefault="00013150" w:rsidP="00013150">
      <w:pPr>
        <w:numPr>
          <w:ilvl w:val="1"/>
          <w:numId w:val="34"/>
        </w:numPr>
        <w:ind w:left="142" w:firstLine="426"/>
        <w:jc w:val="both"/>
        <w:rPr>
          <w:rFonts w:ascii="GHEA Grapalat" w:hAnsi="GHEA Grapalat" w:cs="GHEA Grapalat"/>
          <w:sz w:val="20"/>
          <w:szCs w:val="20"/>
          <w:lang w:val="pt-BR"/>
        </w:rPr>
      </w:pPr>
      <w:r w:rsidRPr="00013150">
        <w:rPr>
          <w:rFonts w:ascii="GHEA Grapalat" w:hAnsi="GHEA Grapalat" w:cs="GHEA Grapalat"/>
          <w:sz w:val="20"/>
          <w:szCs w:val="20"/>
          <w:lang w:val="hy-AM"/>
        </w:rPr>
        <w:t>Վճարող Բանկի կողմից Պ</w:t>
      </w:r>
      <w:r w:rsidRPr="00013150">
        <w:rPr>
          <w:rFonts w:ascii="GHEA Grapalat" w:hAnsi="GHEA Grapalat" w:cs="GHEA Grapalat"/>
          <w:sz w:val="20"/>
          <w:szCs w:val="20"/>
          <w:lang w:val="pt-BR"/>
        </w:rPr>
        <w:t xml:space="preserve">ահանջագրում նշված գումարի վճարման հետևանքով </w:t>
      </w:r>
      <w:r w:rsidRPr="00013150">
        <w:rPr>
          <w:rFonts w:ascii="GHEA Grapalat" w:hAnsi="GHEA Grapalat" w:cs="GHEA Grapalat"/>
          <w:sz w:val="20"/>
          <w:szCs w:val="20"/>
          <w:lang w:val="hy-AM"/>
        </w:rPr>
        <w:t xml:space="preserve">Ընկերության </w:t>
      </w:r>
      <w:r w:rsidRPr="00013150">
        <w:rPr>
          <w:rFonts w:ascii="GHEA Grapalat" w:hAnsi="GHEA Grapalat" w:cs="GHEA Grapalat"/>
          <w:sz w:val="20"/>
          <w:szCs w:val="20"/>
          <w:lang w:val="pt-BR"/>
        </w:rPr>
        <w:t xml:space="preserve">առաջացած ռիսկերի (Ընկերության կրած վնասների) </w:t>
      </w:r>
      <w:r w:rsidRPr="00013150">
        <w:rPr>
          <w:rFonts w:ascii="GHEA Grapalat" w:hAnsi="GHEA Grapalat" w:cs="GHEA Grapalat"/>
          <w:sz w:val="20"/>
          <w:szCs w:val="20"/>
          <w:lang w:val="hy-AM"/>
        </w:rPr>
        <w:t xml:space="preserve">և բացասական հետևանքների </w:t>
      </w:r>
      <w:r w:rsidRPr="00013150">
        <w:rPr>
          <w:rFonts w:ascii="GHEA Grapalat" w:hAnsi="GHEA Grapalat" w:cs="GHEA Grapalat"/>
          <w:sz w:val="20"/>
          <w:szCs w:val="20"/>
          <w:lang w:val="pt-BR"/>
        </w:rPr>
        <w:t>համար Բանկը</w:t>
      </w:r>
      <w:r w:rsidRPr="00013150">
        <w:rPr>
          <w:rFonts w:ascii="GHEA Grapalat" w:hAnsi="GHEA Grapalat" w:cs="GHEA Grapalat"/>
          <w:sz w:val="20"/>
          <w:szCs w:val="20"/>
          <w:lang w:val="hy-AM"/>
        </w:rPr>
        <w:t xml:space="preserve"> որևէ</w:t>
      </w:r>
      <w:r w:rsidRPr="00013150">
        <w:rPr>
          <w:rFonts w:ascii="GHEA Grapalat" w:hAnsi="GHEA Grapalat" w:cs="GHEA Grapalat"/>
          <w:sz w:val="20"/>
          <w:szCs w:val="20"/>
          <w:lang w:val="pt-BR"/>
        </w:rPr>
        <w:t xml:space="preserve"> պատասխանատվություն չի կրում</w:t>
      </w:r>
      <w:r w:rsidRPr="00013150">
        <w:rPr>
          <w:rFonts w:ascii="GHEA Grapalat" w:hAnsi="GHEA Grapalat" w:cs="GHEA Grapalat"/>
          <w:sz w:val="20"/>
          <w:szCs w:val="20"/>
          <w:lang w:val="hy-AM"/>
        </w:rPr>
        <w:t>:</w:t>
      </w:r>
      <w:r w:rsidRPr="00013150">
        <w:rPr>
          <w:rFonts w:ascii="GHEA Grapalat" w:hAnsi="GHEA Grapalat" w:cs="GHEA Grapalat"/>
          <w:sz w:val="20"/>
          <w:szCs w:val="20"/>
          <w:lang w:val="pt-BR"/>
        </w:rPr>
        <w:t xml:space="preserve"> </w:t>
      </w:r>
      <w:r w:rsidRPr="000131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030BA8F" w14:textId="77777777" w:rsidR="00013150" w:rsidRPr="00013150" w:rsidRDefault="00013150" w:rsidP="00013150">
      <w:pPr>
        <w:numPr>
          <w:ilvl w:val="1"/>
          <w:numId w:val="34"/>
        </w:numPr>
        <w:ind w:left="0" w:firstLine="426"/>
        <w:jc w:val="both"/>
        <w:rPr>
          <w:rFonts w:ascii="GHEA Grapalat" w:hAnsi="GHEA Grapalat" w:cs="GHEA Grapalat"/>
          <w:sz w:val="20"/>
          <w:szCs w:val="20"/>
          <w:lang w:val="pt-BR"/>
        </w:rPr>
      </w:pPr>
      <w:r w:rsidRPr="00013150">
        <w:rPr>
          <w:rFonts w:ascii="GHEA Grapalat" w:hAnsi="GHEA Grapalat" w:cs="GHEA Grapalat"/>
          <w:sz w:val="20"/>
          <w:szCs w:val="20"/>
          <w:lang w:val="hy-AM"/>
        </w:rPr>
        <w:t>Այն դեպքում</w:t>
      </w:r>
      <w:r w:rsidRPr="00013150">
        <w:rPr>
          <w:rFonts w:ascii="GHEA Grapalat" w:hAnsi="GHEA Grapalat" w:cs="GHEA Grapalat"/>
          <w:sz w:val="20"/>
          <w:szCs w:val="20"/>
          <w:lang w:val="pt-BR"/>
        </w:rPr>
        <w:t>,</w:t>
      </w:r>
      <w:r w:rsidRPr="00013150">
        <w:rPr>
          <w:rFonts w:ascii="GHEA Grapalat" w:hAnsi="GHEA Grapalat" w:cs="GHEA Grapalat"/>
          <w:sz w:val="20"/>
          <w:szCs w:val="20"/>
          <w:lang w:val="hy-AM"/>
        </w:rPr>
        <w:t xml:space="preserve"> երբ Ընկերության հաշվի միջոցները չեն բավարարում</w:t>
      </w:r>
      <w:r w:rsidRPr="00013150">
        <w:rPr>
          <w:rFonts w:ascii="GHEA Grapalat" w:hAnsi="GHEA Grapalat" w:cs="GHEA Grapalat"/>
          <w:sz w:val="20"/>
          <w:szCs w:val="20"/>
        </w:rPr>
        <w:t>՝</w:t>
      </w:r>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Վճարող</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բանկը</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վճարման</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պահանջագիրը</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ստանալուց</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հետո</w:t>
      </w:r>
      <w:proofErr w:type="spellEnd"/>
      <w:r w:rsidRPr="00013150">
        <w:rPr>
          <w:rFonts w:ascii="GHEA Grapalat" w:hAnsi="GHEA Grapalat" w:cs="GHEA Grapalat"/>
          <w:sz w:val="20"/>
          <w:szCs w:val="20"/>
        </w:rPr>
        <w:t>՝</w:t>
      </w:r>
      <w:r w:rsidRPr="00013150">
        <w:rPr>
          <w:rFonts w:ascii="GHEA Grapalat" w:hAnsi="GHEA Grapalat" w:cs="GHEA Grapalat"/>
          <w:sz w:val="20"/>
          <w:szCs w:val="20"/>
          <w:lang w:val="pt-BR"/>
        </w:rPr>
        <w:t xml:space="preserve"> 2 (</w:t>
      </w:r>
      <w:proofErr w:type="spellStart"/>
      <w:r w:rsidRPr="00013150">
        <w:rPr>
          <w:rFonts w:ascii="GHEA Grapalat" w:hAnsi="GHEA Grapalat" w:cs="GHEA Grapalat"/>
          <w:sz w:val="20"/>
          <w:szCs w:val="20"/>
        </w:rPr>
        <w:t>երկու</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աշխատանքային</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օրվա</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ընթացքում</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պետք</w:t>
      </w:r>
      <w:proofErr w:type="spellEnd"/>
      <w:r w:rsidRPr="00013150">
        <w:rPr>
          <w:rFonts w:ascii="GHEA Grapalat" w:hAnsi="GHEA Grapalat" w:cs="GHEA Grapalat"/>
          <w:sz w:val="20"/>
          <w:szCs w:val="20"/>
          <w:lang w:val="pt-BR"/>
        </w:rPr>
        <w:t xml:space="preserve"> </w:t>
      </w:r>
      <w:r w:rsidRPr="00013150">
        <w:rPr>
          <w:rFonts w:ascii="GHEA Grapalat" w:hAnsi="GHEA Grapalat" w:cs="GHEA Grapalat"/>
          <w:sz w:val="20"/>
          <w:szCs w:val="20"/>
        </w:rPr>
        <w:t>է</w:t>
      </w:r>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տեղեկացնի</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Պատվիրատուին</w:t>
      </w:r>
      <w:proofErr w:type="spellEnd"/>
      <w:r w:rsidRPr="00013150">
        <w:rPr>
          <w:rFonts w:ascii="GHEA Grapalat" w:hAnsi="GHEA Grapalat" w:cs="GHEA Grapalat"/>
          <w:sz w:val="20"/>
          <w:szCs w:val="20"/>
        </w:rPr>
        <w:t>՝</w:t>
      </w:r>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գրավոր</w:t>
      </w:r>
      <w:proofErr w:type="spellEnd"/>
      <w:r w:rsidRPr="00013150">
        <w:rPr>
          <w:rFonts w:ascii="GHEA Grapalat" w:hAnsi="GHEA Grapalat" w:cs="GHEA Grapalat"/>
          <w:sz w:val="20"/>
          <w:szCs w:val="20"/>
          <w:lang w:val="pt-BR"/>
        </w:rPr>
        <w:t xml:space="preserve"> </w:t>
      </w:r>
      <w:proofErr w:type="spellStart"/>
      <w:r w:rsidRPr="00013150">
        <w:rPr>
          <w:rFonts w:ascii="GHEA Grapalat" w:hAnsi="GHEA Grapalat" w:cs="GHEA Grapalat"/>
          <w:sz w:val="20"/>
          <w:szCs w:val="20"/>
        </w:rPr>
        <w:t>ձևով</w:t>
      </w:r>
      <w:proofErr w:type="spellEnd"/>
      <w:r w:rsidRPr="00013150">
        <w:rPr>
          <w:rFonts w:ascii="GHEA Grapalat" w:hAnsi="GHEA Grapalat" w:cs="GHEA Grapalat"/>
          <w:sz w:val="20"/>
          <w:szCs w:val="20"/>
          <w:lang w:val="pt-BR"/>
        </w:rPr>
        <w:t>:</w:t>
      </w:r>
    </w:p>
    <w:p w14:paraId="6871AD94" w14:textId="77777777" w:rsidR="00013150" w:rsidRPr="00013150" w:rsidRDefault="00013150" w:rsidP="00013150">
      <w:pPr>
        <w:numPr>
          <w:ilvl w:val="1"/>
          <w:numId w:val="34"/>
        </w:numPr>
        <w:ind w:left="0" w:firstLine="426"/>
        <w:jc w:val="both"/>
        <w:rPr>
          <w:rFonts w:ascii="GHEA Grapalat" w:hAnsi="GHEA Grapalat" w:cs="GHEA Grapalat"/>
          <w:sz w:val="20"/>
          <w:szCs w:val="20"/>
          <w:lang w:val="pt-BR"/>
        </w:rPr>
      </w:pPr>
      <w:r w:rsidRPr="00013150">
        <w:rPr>
          <w:rFonts w:ascii="GHEA Grapalat" w:hAnsi="GHEA Grapalat" w:cs="GHEA Grapalat"/>
          <w:sz w:val="20"/>
          <w:szCs w:val="20"/>
          <w:lang w:val="pt-BR"/>
        </w:rPr>
        <w:t xml:space="preserve"> Սույն համաձայնագիրը և կից </w:t>
      </w:r>
      <w:r w:rsidRPr="00013150">
        <w:rPr>
          <w:rFonts w:ascii="GHEA Grapalat" w:hAnsi="GHEA Grapalat" w:cs="GHEA Grapalat"/>
          <w:sz w:val="20"/>
          <w:szCs w:val="20"/>
          <w:lang w:val="hy-AM"/>
        </w:rPr>
        <w:t>Պ</w:t>
      </w:r>
      <w:r w:rsidRPr="000131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C1CF85B" w14:textId="77777777" w:rsidR="00013150" w:rsidRPr="00013150" w:rsidRDefault="00013150" w:rsidP="00013150">
      <w:pPr>
        <w:jc w:val="both"/>
        <w:rPr>
          <w:rFonts w:ascii="GHEA Grapalat" w:hAnsi="GHEA Grapalat" w:cs="GHEA Grapalat"/>
          <w:sz w:val="20"/>
          <w:szCs w:val="20"/>
          <w:lang w:val="hy-AM"/>
        </w:rPr>
      </w:pPr>
    </w:p>
    <w:p w14:paraId="2E70B15F" w14:textId="77777777" w:rsidR="00013150" w:rsidRPr="00013150" w:rsidRDefault="00013150" w:rsidP="00013150">
      <w:pPr>
        <w:ind w:left="360"/>
        <w:jc w:val="center"/>
        <w:rPr>
          <w:rFonts w:ascii="GHEA Grapalat" w:hAnsi="GHEA Grapalat" w:cs="GHEA Grapalat"/>
          <w:b/>
          <w:bCs/>
          <w:sz w:val="20"/>
          <w:szCs w:val="20"/>
          <w:lang w:val="hy-AM"/>
        </w:rPr>
      </w:pPr>
      <w:r w:rsidRPr="00013150">
        <w:rPr>
          <w:rFonts w:ascii="GHEA Grapalat" w:hAnsi="GHEA Grapalat" w:cs="GHEA Grapalat"/>
          <w:b/>
          <w:bCs/>
          <w:sz w:val="20"/>
          <w:szCs w:val="20"/>
          <w:lang w:val="hy-AM"/>
        </w:rPr>
        <w:t>2</w:t>
      </w:r>
      <w:r w:rsidRPr="00013150">
        <w:rPr>
          <w:rFonts w:ascii="Microsoft JhengHei" w:eastAsia="Microsoft JhengHei" w:hAnsi="Microsoft JhengHei" w:cs="Microsoft JhengHei" w:hint="eastAsia"/>
          <w:b/>
          <w:bCs/>
          <w:sz w:val="20"/>
          <w:szCs w:val="20"/>
          <w:lang w:val="hy-AM"/>
        </w:rPr>
        <w:t>․</w:t>
      </w:r>
      <w:r w:rsidRPr="00013150">
        <w:rPr>
          <w:rFonts w:ascii="GHEA Grapalat" w:hAnsi="GHEA Grapalat" w:cs="GHEA Grapalat"/>
          <w:b/>
          <w:bCs/>
          <w:sz w:val="20"/>
          <w:szCs w:val="20"/>
          <w:lang w:val="hy-AM"/>
        </w:rPr>
        <w:t xml:space="preserve"> Այլ պայմաններ</w:t>
      </w:r>
    </w:p>
    <w:p w14:paraId="34515C29"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04951C9"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7D34B0A"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FF268E4"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1AEDDC1" w14:textId="77777777" w:rsidR="00013150" w:rsidRPr="00013150" w:rsidRDefault="00013150" w:rsidP="00013150">
      <w:pPr>
        <w:ind w:firstLine="567"/>
        <w:jc w:val="both"/>
        <w:rPr>
          <w:rFonts w:ascii="GHEA Grapalat" w:hAnsi="GHEA Grapalat" w:cs="GHEA Grapalat"/>
          <w:sz w:val="20"/>
          <w:szCs w:val="20"/>
          <w:lang w:val="hy-AM"/>
        </w:rPr>
      </w:pPr>
      <w:r w:rsidRPr="000131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C7DF04E" w14:textId="77777777" w:rsidR="00013150" w:rsidRPr="00013150" w:rsidRDefault="00013150" w:rsidP="00013150">
      <w:pPr>
        <w:ind w:firstLine="567"/>
        <w:jc w:val="both"/>
        <w:rPr>
          <w:rFonts w:ascii="GHEA Grapalat" w:hAnsi="GHEA Grapalat" w:cs="GHEA Grapalat"/>
          <w:sz w:val="20"/>
          <w:szCs w:val="20"/>
          <w:lang w:val="hy-AM"/>
        </w:rPr>
      </w:pPr>
    </w:p>
    <w:p w14:paraId="1678CD36" w14:textId="77777777" w:rsidR="00013150" w:rsidRPr="00013150" w:rsidRDefault="00013150" w:rsidP="00013150">
      <w:pPr>
        <w:ind w:firstLine="567"/>
        <w:jc w:val="center"/>
        <w:rPr>
          <w:rFonts w:ascii="GHEA Grapalat" w:hAnsi="GHEA Grapalat" w:cs="GHEA Grapalat"/>
          <w:sz w:val="20"/>
          <w:szCs w:val="20"/>
          <w:lang w:val="hy-AM"/>
        </w:rPr>
      </w:pPr>
      <w:r w:rsidRPr="00013150">
        <w:rPr>
          <w:rFonts w:ascii="GHEA Grapalat" w:hAnsi="GHEA Grapalat" w:cs="GHEA Grapalat"/>
          <w:b/>
          <w:sz w:val="20"/>
          <w:szCs w:val="20"/>
          <w:lang w:val="hy-AM"/>
        </w:rPr>
        <w:t>3. Ընկերության հասցեն, բանկային վավերապայմանները`</w:t>
      </w:r>
    </w:p>
    <w:p w14:paraId="3365412C" w14:textId="77777777" w:rsidR="00013150" w:rsidRPr="00013150" w:rsidRDefault="00013150" w:rsidP="00013150">
      <w:pPr>
        <w:jc w:val="both"/>
        <w:rPr>
          <w:rFonts w:ascii="GHEA Grapalat" w:hAnsi="GHEA Grapalat" w:cs="GHEA Grapalat"/>
          <w:sz w:val="20"/>
          <w:szCs w:val="20"/>
          <w:u w:val="single"/>
          <w:lang w:val="hy-AM"/>
        </w:rPr>
      </w:pP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r w:rsidRPr="00013150">
        <w:rPr>
          <w:rFonts w:ascii="GHEA Grapalat" w:hAnsi="GHEA Grapalat" w:cs="GHEA Grapalat"/>
          <w:sz w:val="20"/>
          <w:szCs w:val="20"/>
          <w:u w:val="single"/>
          <w:lang w:val="hy-AM"/>
        </w:rPr>
        <w:tab/>
      </w:r>
    </w:p>
    <w:p w14:paraId="4E82036F"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անվանումը</w:t>
      </w:r>
    </w:p>
    <w:p w14:paraId="6CCA99FB" w14:textId="77777777" w:rsidR="00013150" w:rsidRPr="00013150" w:rsidRDefault="00013150" w:rsidP="00013150">
      <w:pPr>
        <w:jc w:val="both"/>
        <w:rPr>
          <w:rFonts w:ascii="GHEA Grapalat" w:hAnsi="GHEA Grapalat"/>
          <w:sz w:val="20"/>
          <w:szCs w:val="20"/>
          <w:u w:val="single"/>
          <w:vertAlign w:val="superscript"/>
          <w:lang w:val="hy-AM"/>
        </w:rPr>
      </w:pPr>
      <w:r w:rsidRPr="00013150">
        <w:rPr>
          <w:rFonts w:ascii="GHEA Grapalat" w:hAnsi="GHEA Grapalat"/>
          <w:sz w:val="20"/>
          <w:szCs w:val="20"/>
          <w:vertAlign w:val="superscript"/>
          <w:lang w:val="hy-AM"/>
        </w:rPr>
        <w:t xml:space="preserve"> </w:t>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33821829"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հասցեն</w:t>
      </w:r>
    </w:p>
    <w:p w14:paraId="20E5BEFA" w14:textId="77777777" w:rsidR="00013150" w:rsidRPr="00013150" w:rsidRDefault="00013150" w:rsidP="00013150">
      <w:pPr>
        <w:jc w:val="both"/>
        <w:rPr>
          <w:rFonts w:ascii="GHEA Grapalat" w:hAnsi="GHEA Grapalat"/>
          <w:sz w:val="20"/>
          <w:szCs w:val="20"/>
          <w:u w:val="single"/>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28DC4DBF"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ընկերությանը սպասարկող բանկի անվանումը</w:t>
      </w:r>
    </w:p>
    <w:p w14:paraId="269F5275"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492B2393"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բանկային հաշվեհամարը</w:t>
      </w:r>
    </w:p>
    <w:p w14:paraId="1700ACC6"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0FF0F0C3"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հարկ վճարողի հաշվառման համարը</w:t>
      </w:r>
    </w:p>
    <w:p w14:paraId="29513199" w14:textId="77777777" w:rsidR="00013150" w:rsidRPr="00013150" w:rsidRDefault="00013150" w:rsidP="00013150">
      <w:pPr>
        <w:jc w:val="both"/>
        <w:rPr>
          <w:rFonts w:ascii="GHEA Grapalat" w:hAnsi="GHEA Grapalat"/>
          <w:sz w:val="20"/>
          <w:szCs w:val="20"/>
          <w:u w:val="single"/>
          <w:vertAlign w:val="superscript"/>
          <w:lang w:val="hy-AM"/>
        </w:rPr>
      </w:pP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r w:rsidRPr="00013150">
        <w:rPr>
          <w:rFonts w:ascii="GHEA Grapalat" w:hAnsi="GHEA Grapalat"/>
          <w:sz w:val="20"/>
          <w:szCs w:val="20"/>
          <w:u w:val="single"/>
          <w:vertAlign w:val="superscript"/>
          <w:lang w:val="hy-AM"/>
        </w:rPr>
        <w:tab/>
      </w:r>
    </w:p>
    <w:p w14:paraId="2AE87C5F" w14:textId="77777777" w:rsidR="00013150" w:rsidRPr="00013150" w:rsidRDefault="00013150" w:rsidP="00013150">
      <w:pPr>
        <w:jc w:val="both"/>
        <w:rPr>
          <w:rFonts w:ascii="GHEA Grapalat" w:hAnsi="GHEA Grapalat"/>
          <w:sz w:val="20"/>
          <w:szCs w:val="20"/>
          <w:vertAlign w:val="superscript"/>
          <w:lang w:val="hy-AM"/>
        </w:rPr>
      </w:pPr>
      <w:r w:rsidRPr="00013150">
        <w:rPr>
          <w:rFonts w:ascii="GHEA Grapalat" w:hAnsi="GHEA Grapalat"/>
          <w:sz w:val="20"/>
          <w:szCs w:val="20"/>
          <w:vertAlign w:val="superscript"/>
          <w:lang w:val="hy-AM"/>
        </w:rPr>
        <w:t xml:space="preserve">       ընկերության տնօրենի անունը, ազգանունը և ստորագրությունը</w:t>
      </w:r>
    </w:p>
    <w:p w14:paraId="33F80E6C" w14:textId="77777777" w:rsidR="00013150" w:rsidRPr="00013150" w:rsidRDefault="00013150" w:rsidP="00013150">
      <w:pPr>
        <w:jc w:val="both"/>
        <w:rPr>
          <w:rFonts w:ascii="GHEA Grapalat" w:hAnsi="GHEA Grapalat"/>
          <w:sz w:val="20"/>
          <w:szCs w:val="20"/>
          <w:lang w:val="hy-AM"/>
        </w:rPr>
      </w:pPr>
      <w:r w:rsidRPr="00013150">
        <w:rPr>
          <w:rFonts w:ascii="GHEA Grapalat" w:hAnsi="GHEA Grapalat"/>
          <w:sz w:val="20"/>
          <w:szCs w:val="20"/>
          <w:lang w:val="hy-AM"/>
        </w:rPr>
        <w:t>Կ.Տ</w:t>
      </w:r>
    </w:p>
    <w:p w14:paraId="4E4E0AC4" w14:textId="77777777" w:rsidR="00013150" w:rsidRPr="00013150" w:rsidRDefault="00013150" w:rsidP="00013150">
      <w:pPr>
        <w:jc w:val="both"/>
        <w:rPr>
          <w:rFonts w:ascii="GHEA Grapalat" w:hAnsi="GHEA Grapalat"/>
          <w:sz w:val="20"/>
          <w:szCs w:val="20"/>
          <w:lang w:val="hy-AM"/>
        </w:rPr>
      </w:pPr>
    </w:p>
    <w:p w14:paraId="22FFF0A0" w14:textId="77777777" w:rsidR="00013150" w:rsidRPr="00013150" w:rsidRDefault="00013150" w:rsidP="00013150">
      <w:pPr>
        <w:jc w:val="both"/>
        <w:rPr>
          <w:rFonts w:ascii="GHEA Grapalat" w:hAnsi="GHEA Grapalat"/>
          <w:sz w:val="20"/>
          <w:szCs w:val="20"/>
          <w:lang w:val="hy-AM"/>
        </w:rPr>
      </w:pPr>
      <w:r w:rsidRPr="00013150">
        <w:rPr>
          <w:rFonts w:ascii="GHEA Grapalat" w:hAnsi="GHEA Grapalat"/>
          <w:sz w:val="20"/>
          <w:szCs w:val="20"/>
          <w:lang w:val="hy-AM"/>
        </w:rPr>
        <w:t>Օր/ամիս/տարի</w:t>
      </w:r>
    </w:p>
    <w:p w14:paraId="4FBEE16C" w14:textId="77777777" w:rsidR="00013150" w:rsidRPr="00013150" w:rsidRDefault="00013150" w:rsidP="00013150">
      <w:pPr>
        <w:jc w:val="center"/>
        <w:rPr>
          <w:rFonts w:ascii="GHEA Grapalat" w:hAnsi="GHEA Grapalat" w:cs="GHEA Grapalat"/>
          <w:sz w:val="20"/>
          <w:szCs w:val="20"/>
          <w:lang w:val="hy-AM"/>
        </w:rPr>
      </w:pPr>
    </w:p>
    <w:p w14:paraId="1460E42C"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1E3796"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64759E5" w14:textId="77777777" w:rsidR="00013150" w:rsidRPr="00F566BF" w:rsidRDefault="00013150" w:rsidP="00013150">
      <w:pPr>
        <w:pStyle w:val="BodyTextIndent3"/>
        <w:spacing w:line="240" w:lineRule="auto"/>
        <w:jc w:val="right"/>
        <w:rPr>
          <w:rFonts w:ascii="GHEA Grapalat" w:hAnsi="GHEA Grapalat"/>
          <w:b/>
          <w:lang w:val="hy-AM"/>
        </w:rPr>
      </w:pPr>
      <w:r w:rsidRPr="00F566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13150" w:rsidRPr="00F566BF" w14:paraId="0BA63CB9"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508F51" w14:textId="77777777" w:rsidR="00013150" w:rsidRPr="00F566BF" w:rsidRDefault="00013150" w:rsidP="00742482">
            <w:pPr>
              <w:rPr>
                <w:rFonts w:ascii="GHEA Grapalat" w:hAnsi="GHEA Grapalat" w:cs="Sylfaen"/>
                <w:b/>
                <w:bCs/>
                <w:sz w:val="20"/>
                <w:szCs w:val="20"/>
                <w:lang w:val="hy-AM"/>
              </w:rPr>
            </w:pPr>
            <w:r w:rsidRPr="00F566BF">
              <w:rPr>
                <w:rFonts w:ascii="GHEA Grapalat" w:hAnsi="GHEA Grapalat" w:cs="Sylfaen"/>
                <w:sz w:val="20"/>
                <w:szCs w:val="20"/>
              </w:rPr>
              <w:lastRenderedPageBreak/>
              <w:t xml:space="preserve">1.                                                              </w:t>
            </w:r>
            <w:r w:rsidRPr="00F566BF">
              <w:rPr>
                <w:rFonts w:ascii="GHEA Grapalat" w:hAnsi="GHEA Grapalat" w:cs="Sylfaen"/>
                <w:b/>
                <w:bCs/>
                <w:sz w:val="20"/>
                <w:szCs w:val="20"/>
              </w:rPr>
              <w:t>ՎՃԱՐՄԱՆ</w:t>
            </w:r>
            <w:r w:rsidRPr="00F566BF">
              <w:rPr>
                <w:rFonts w:ascii="GHEA Grapalat" w:hAnsi="GHEA Grapalat" w:cs="Arial"/>
                <w:b/>
                <w:bCs/>
                <w:sz w:val="20"/>
                <w:szCs w:val="20"/>
              </w:rPr>
              <w:t xml:space="preserve"> </w:t>
            </w:r>
            <w:r w:rsidRPr="00F566BF">
              <w:rPr>
                <w:rFonts w:ascii="GHEA Grapalat" w:hAnsi="GHEA Grapalat" w:cs="Sylfaen"/>
                <w:b/>
                <w:bCs/>
                <w:sz w:val="20"/>
                <w:szCs w:val="20"/>
              </w:rPr>
              <w:t xml:space="preserve">ՊԱՀԱՆՋԱԳԻՐ* </w:t>
            </w:r>
          </w:p>
          <w:p w14:paraId="6F96EA45" w14:textId="77777777" w:rsidR="00013150" w:rsidRPr="00F566BF" w:rsidRDefault="00013150" w:rsidP="00742482">
            <w:pPr>
              <w:jc w:val="center"/>
              <w:rPr>
                <w:rFonts w:ascii="GHEA Grapalat" w:hAnsi="GHEA Grapalat" w:cs="Arial"/>
                <w:bCs/>
                <w:i/>
                <w:sz w:val="20"/>
                <w:szCs w:val="20"/>
              </w:rPr>
            </w:pPr>
          </w:p>
        </w:tc>
      </w:tr>
      <w:tr w:rsidR="00013150" w:rsidRPr="00F566BF" w14:paraId="200DBC73"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44F2A" w14:textId="77777777" w:rsidR="00013150" w:rsidRPr="00F566BF" w:rsidRDefault="00013150" w:rsidP="00742482">
            <w:pPr>
              <w:rPr>
                <w:rFonts w:ascii="GHEA Grapalat" w:hAnsi="GHEA Grapalat" w:cs="Sylfaen"/>
                <w:sz w:val="20"/>
                <w:szCs w:val="20"/>
                <w:lang w:val="hy-AM"/>
              </w:rPr>
            </w:pPr>
            <w:r w:rsidRPr="00F566BF">
              <w:rPr>
                <w:rFonts w:ascii="GHEA Grapalat" w:hAnsi="GHEA Grapalat" w:cs="Sylfaen"/>
                <w:sz w:val="20"/>
                <w:szCs w:val="20"/>
                <w:lang w:val="hy-AM"/>
              </w:rPr>
              <w:t>2</w:t>
            </w:r>
            <w:r w:rsidRPr="00F566BF">
              <w:rPr>
                <w:rFonts w:ascii="GHEA Grapalat" w:hAnsi="GHEA Grapalat" w:cs="Sylfaen"/>
                <w:sz w:val="20"/>
                <w:szCs w:val="20"/>
              </w:rPr>
              <w:t>.</w:t>
            </w:r>
            <w:r w:rsidRPr="00F566BF">
              <w:rPr>
                <w:rFonts w:ascii="GHEA Grapalat" w:hAnsi="GHEA Grapalat" w:cs="Sylfaen"/>
                <w:sz w:val="20"/>
                <w:szCs w:val="20"/>
                <w:lang w:val="hy-AM"/>
              </w:rPr>
              <w:t xml:space="preserve"> Թիվ </w:t>
            </w:r>
          </w:p>
        </w:tc>
      </w:tr>
      <w:tr w:rsidR="00013150" w:rsidRPr="00F566BF" w14:paraId="7D660BD8" w14:textId="77777777" w:rsidTr="0074248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3587A"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lang w:val="hy-AM"/>
              </w:rPr>
              <w:t>3</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Ներկայացման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Arial"/>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tc>
      </w:tr>
      <w:tr w:rsidR="00013150" w:rsidRPr="00F566BF" w14:paraId="375D5B06" w14:textId="77777777" w:rsidTr="0074248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16144"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4</w:t>
            </w:r>
            <w:r w:rsidRPr="00F566BF">
              <w:rPr>
                <w:rFonts w:ascii="GHEA Grapalat" w:hAnsi="GHEA Grapalat" w:cs="Sylfaen"/>
                <w:sz w:val="20"/>
                <w:szCs w:val="20"/>
              </w:rPr>
              <w:t xml:space="preserve">. </w:t>
            </w: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Sylfaen"/>
                <w:sz w:val="20"/>
                <w:szCs w:val="20"/>
              </w:rPr>
              <w:t>(</w:t>
            </w:r>
            <w:proofErr w:type="spellStart"/>
            <w:r w:rsidRPr="00F566BF">
              <w:rPr>
                <w:rFonts w:ascii="GHEA Grapalat" w:hAnsi="GHEA Grapalat" w:cs="Sylfaen"/>
                <w:sz w:val="20"/>
                <w:szCs w:val="20"/>
              </w:rPr>
              <w:t>Ընկերություն</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w:t>
            </w:r>
          </w:p>
        </w:tc>
      </w:tr>
      <w:tr w:rsidR="00013150" w:rsidRPr="00F566BF" w14:paraId="431BE395"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79CF8C"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5</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ն սպասարկող Ֆինանսական կազմակերպություն </w:t>
            </w:r>
            <w:proofErr w:type="gramStart"/>
            <w:r w:rsidRPr="00F566BF">
              <w:rPr>
                <w:rFonts w:ascii="GHEA Grapalat" w:hAnsi="GHEA Grapalat" w:cs="Sylfaen"/>
                <w:sz w:val="20"/>
                <w:szCs w:val="20"/>
              </w:rPr>
              <w:t>(</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բանկ</w:t>
            </w:r>
            <w:proofErr w:type="spellEnd"/>
            <w:proofErr w:type="gramEnd"/>
            <w:r w:rsidRPr="00F566BF">
              <w:rPr>
                <w:rFonts w:ascii="GHEA Grapalat" w:hAnsi="GHEA Grapalat" w:cs="Sylfaen"/>
                <w:sz w:val="20"/>
                <w:szCs w:val="20"/>
              </w:rPr>
              <w:t>)</w:t>
            </w:r>
            <w:r w:rsidRPr="00F566BF">
              <w:rPr>
                <w:rFonts w:ascii="GHEA Grapalat" w:hAnsi="GHEA Grapalat" w:cs="Arial"/>
                <w:sz w:val="20"/>
                <w:szCs w:val="20"/>
              </w:rPr>
              <w:t>`</w:t>
            </w:r>
          </w:p>
        </w:tc>
      </w:tr>
      <w:tr w:rsidR="00013150" w:rsidRPr="00F566BF" w14:paraId="557F601E"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6AE09"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6</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lang w:val="hy-AM"/>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w:t>
            </w:r>
          </w:p>
        </w:tc>
      </w:tr>
      <w:tr w:rsidR="00013150" w:rsidRPr="00F566BF" w14:paraId="4E5A1CFA"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7385E"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7</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p>
        </w:tc>
      </w:tr>
      <w:tr w:rsidR="00013150" w:rsidRPr="00F566BF" w14:paraId="66BE6E47"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90D0"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lang w:val="hy-AM"/>
              </w:rPr>
              <w:t>8</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Վճարողի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Arial"/>
                <w:sz w:val="20"/>
                <w:szCs w:val="20"/>
              </w:rPr>
              <w:t>`</w:t>
            </w:r>
          </w:p>
        </w:tc>
      </w:tr>
      <w:tr w:rsidR="00E17999" w:rsidRPr="00F566BF" w14:paraId="447FD951"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99773B" w14:textId="64A4371B"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Երևանի</w:t>
            </w:r>
            <w:proofErr w:type="gramEnd"/>
            <w:r w:rsidRPr="004F0586">
              <w:rPr>
                <w:rFonts w:ascii="GHEA Grapalat" w:hAnsi="GHEA Grapalat" w:cs="Arial"/>
                <w:b/>
                <w:sz w:val="20"/>
                <w:szCs w:val="20"/>
                <w:lang w:val="hy-AM"/>
              </w:rPr>
              <w:t xml:space="preserve"> </w:t>
            </w:r>
            <w:r w:rsidRPr="004F0586">
              <w:rPr>
                <w:rFonts w:ascii="GHEA Grapalat" w:hAnsi="GHEA Grapalat" w:cs="Sylfaen"/>
                <w:b/>
                <w:sz w:val="20"/>
                <w:szCs w:val="20"/>
                <w:lang w:val="hy-AM"/>
              </w:rPr>
              <w:t>քաղաքապետարան</w:t>
            </w:r>
          </w:p>
        </w:tc>
      </w:tr>
      <w:tr w:rsidR="00E17999" w:rsidRPr="00F566BF" w14:paraId="3A58177F" w14:textId="77777777" w:rsidTr="0074248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C0CBD1" w14:textId="4226748C" w:rsidR="00E17999" w:rsidRPr="00F566BF" w:rsidRDefault="00E17999" w:rsidP="00E17999">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17999" w:rsidRPr="00F566BF" w14:paraId="339F857E" w14:textId="77777777" w:rsidTr="0074248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8A45AA" w14:textId="5B881F28"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b/>
                <w:sz w:val="20"/>
                <w:szCs w:val="20"/>
                <w:lang w:val="hy-AM"/>
              </w:rPr>
              <w:t>025931</w:t>
            </w:r>
            <w:r>
              <w:rPr>
                <w:rFonts w:ascii="GHEA Grapalat" w:hAnsi="GHEA Grapalat"/>
                <w:b/>
                <w:sz w:val="20"/>
                <w:szCs w:val="20"/>
                <w:lang w:val="hy-AM"/>
              </w:rPr>
              <w:t>08</w:t>
            </w:r>
          </w:p>
        </w:tc>
      </w:tr>
      <w:tr w:rsidR="00E17999" w:rsidRPr="00F566BF" w14:paraId="31261401" w14:textId="77777777" w:rsidTr="0074248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D0FA7C" w14:textId="3AF1FB3F"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spellStart"/>
            <w:proofErr w:type="gramStart"/>
            <w:r w:rsidRPr="00F566BF">
              <w:rPr>
                <w:rFonts w:ascii="GHEA Grapalat" w:hAnsi="GHEA Grapalat" w:cs="Sylfaen"/>
                <w:sz w:val="20"/>
                <w:szCs w:val="20"/>
              </w:rPr>
              <w:t>Շահառուի</w:t>
            </w:r>
            <w:proofErr w:type="spellEnd"/>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բանկ</w:t>
            </w:r>
            <w:proofErr w:type="spellEnd"/>
            <w:r w:rsidRPr="00F566BF">
              <w:rPr>
                <w:rFonts w:ascii="GHEA Grapalat" w:hAnsi="GHEA Grapalat" w:cs="Sylfaen"/>
                <w:sz w:val="20"/>
                <w:szCs w:val="20"/>
              </w:rPr>
              <w:t>)</w:t>
            </w:r>
            <w:proofErr w:type="gramStart"/>
            <w:r w:rsidRPr="00F566BF">
              <w:rPr>
                <w:rFonts w:ascii="GHEA Grapalat" w:hAnsi="GHEA Grapalat" w:cs="Arial"/>
                <w:sz w:val="20"/>
                <w:szCs w:val="20"/>
              </w:rPr>
              <w:t>`</w:t>
            </w:r>
            <w:r>
              <w:rPr>
                <w:rFonts w:ascii="GHEA Grapalat" w:hAnsi="GHEA Grapalat" w:cs="Arial"/>
                <w:sz w:val="20"/>
                <w:szCs w:val="20"/>
                <w:lang w:val="hy-AM"/>
              </w:rPr>
              <w:t xml:space="preserve"> </w:t>
            </w:r>
            <w:r w:rsidRPr="004F0586">
              <w:rPr>
                <w:rFonts w:ascii="GHEA Grapalat" w:hAnsi="GHEA Grapalat" w:cs="Sylfaen"/>
                <w:b/>
                <w:sz w:val="20"/>
                <w:szCs w:val="20"/>
                <w:lang w:val="hy-AM"/>
              </w:rPr>
              <w:t xml:space="preserve"> </w:t>
            </w:r>
            <w:r>
              <w:rPr>
                <w:rFonts w:ascii="GHEA Grapalat" w:hAnsi="GHEA Grapalat" w:cs="Sylfaen"/>
                <w:b/>
                <w:sz w:val="20"/>
                <w:szCs w:val="20"/>
                <w:lang w:val="hy-AM"/>
              </w:rPr>
              <w:t>ՀՀ</w:t>
            </w:r>
            <w:proofErr w:type="gramEnd"/>
            <w:r>
              <w:rPr>
                <w:rFonts w:ascii="GHEA Grapalat" w:hAnsi="GHEA Grapalat" w:cs="Sylfaen"/>
                <w:b/>
                <w:sz w:val="20"/>
                <w:szCs w:val="20"/>
                <w:lang w:val="hy-AM"/>
              </w:rPr>
              <w:t xml:space="preserve"> ֆինանսների նախարարության գործառնական վարչություն</w:t>
            </w:r>
          </w:p>
        </w:tc>
      </w:tr>
      <w:tr w:rsidR="00E17999" w:rsidRPr="00F566BF" w14:paraId="7C605198" w14:textId="77777777" w:rsidTr="0074248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A439B" w14:textId="70F5AF7F" w:rsidR="00E17999" w:rsidRPr="00F566BF" w:rsidRDefault="00E17999" w:rsidP="00E17999">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w:t>
            </w:r>
            <w:proofErr w:type="spellStart"/>
            <w:r w:rsidRPr="00F566BF">
              <w:rPr>
                <w:rFonts w:ascii="GHEA Grapalat" w:hAnsi="GHEA Grapalat" w:cs="Sylfaen"/>
                <w:sz w:val="20"/>
                <w:szCs w:val="20"/>
              </w:rPr>
              <w:t>Շահառուի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հաշվի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համարը</w:t>
            </w:r>
            <w:proofErr w:type="spellEnd"/>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spellEnd"/>
            <w:proofErr w:type="gramEnd"/>
            <w:r w:rsidRPr="00F566BF">
              <w:rPr>
                <w:rFonts w:ascii="GHEA Grapalat" w:hAnsi="GHEA Grapalat" w:cs="Arial"/>
                <w:sz w:val="20"/>
                <w:szCs w:val="20"/>
              </w:rPr>
              <w:t>)</w:t>
            </w:r>
            <w:r w:rsidRPr="00036B4C">
              <w:rPr>
                <w:rFonts w:ascii="GHEA Grapalat" w:hAnsi="GHEA Grapalat" w:cs="Arial"/>
                <w:b/>
                <w:sz w:val="20"/>
                <w:szCs w:val="20"/>
                <w:lang w:val="hy-AM"/>
              </w:rPr>
              <w:t>900015211429</w:t>
            </w:r>
          </w:p>
        </w:tc>
      </w:tr>
      <w:tr w:rsidR="00013150" w:rsidRPr="00F566BF" w14:paraId="7832AF11"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72E94"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4</w:t>
            </w:r>
            <w:r w:rsidRPr="00F566BF">
              <w:rPr>
                <w:rFonts w:ascii="GHEA Grapalat" w:hAnsi="GHEA Grapalat" w:cs="Sylfaen"/>
                <w:sz w:val="20"/>
                <w:szCs w:val="20"/>
              </w:rPr>
              <w:t>.</w:t>
            </w:r>
            <w:proofErr w:type="spellStart"/>
            <w:r w:rsidRPr="00F566BF">
              <w:rPr>
                <w:rFonts w:ascii="GHEA Grapalat" w:hAnsi="GHEA Grapalat" w:cs="Sylfaen"/>
                <w:sz w:val="20"/>
                <w:szCs w:val="20"/>
              </w:rPr>
              <w:t>Գումարը</w:t>
            </w:r>
            <w:proofErr w:type="spellEnd"/>
            <w:r w:rsidRPr="00F566BF">
              <w:rPr>
                <w:rFonts w:ascii="GHEA Grapalat" w:hAnsi="GHEA Grapalat" w:cs="Arial"/>
                <w:sz w:val="20"/>
                <w:szCs w:val="20"/>
              </w:rPr>
              <w:t xml:space="preserve"> </w:t>
            </w:r>
            <w:r w:rsidRPr="00F566BF">
              <w:rPr>
                <w:rFonts w:ascii="GHEA Grapalat" w:hAnsi="GHEA Grapalat" w:cs="Arial"/>
                <w:sz w:val="20"/>
                <w:szCs w:val="20"/>
                <w:lang w:val="ru-RU"/>
              </w:rPr>
              <w:t>(</w:t>
            </w:r>
            <w:proofErr w:type="spellStart"/>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lang w:val="ru-RU"/>
              </w:rPr>
              <w:t>)</w:t>
            </w:r>
            <w:r w:rsidRPr="00F566BF">
              <w:rPr>
                <w:rFonts w:ascii="GHEA Grapalat" w:hAnsi="GHEA Grapalat" w:cs="Arial"/>
                <w:sz w:val="20"/>
                <w:szCs w:val="20"/>
              </w:rPr>
              <w:t>`</w:t>
            </w:r>
            <w:proofErr w:type="gramEnd"/>
          </w:p>
        </w:tc>
      </w:tr>
      <w:tr w:rsidR="00013150" w:rsidRPr="00F566BF" w14:paraId="17EF9BC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730E12"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15. </w:t>
            </w:r>
            <w:r w:rsidRPr="00F566BF">
              <w:rPr>
                <w:rFonts w:ascii="GHEA Grapalat" w:hAnsi="GHEA Grapalat" w:cs="Sylfaen"/>
                <w:sz w:val="20"/>
                <w:szCs w:val="20"/>
                <w:lang w:val="hy-AM"/>
              </w:rPr>
              <w:t>Ակցեպտավորված գումարը</w:t>
            </w:r>
            <w:proofErr w:type="gramStart"/>
            <w:r w:rsidRPr="00F566BF">
              <w:rPr>
                <w:rFonts w:ascii="GHEA Grapalat" w:hAnsi="GHEA Grapalat" w:cs="Sylfaen"/>
                <w:sz w:val="20"/>
                <w:szCs w:val="20"/>
                <w:lang w:val="hy-AM"/>
              </w:rPr>
              <w:t xml:space="preserve">՝ </w:t>
            </w:r>
            <w:r w:rsidRPr="00F566BF">
              <w:rPr>
                <w:rFonts w:ascii="GHEA Grapalat" w:hAnsi="GHEA Grapalat" w:cs="Sylfaen"/>
                <w:sz w:val="20"/>
                <w:szCs w:val="20"/>
              </w:rPr>
              <w:t xml:space="preserve"> (</w:t>
            </w:r>
            <w:proofErr w:type="spellStart"/>
            <w:proofErr w:type="gramEnd"/>
            <w:r w:rsidRPr="00F566BF">
              <w:rPr>
                <w:rFonts w:ascii="GHEA Grapalat" w:hAnsi="GHEA Grapalat" w:cs="Sylfaen"/>
                <w:sz w:val="20"/>
                <w:szCs w:val="20"/>
              </w:rPr>
              <w:t>թվերով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բառերով</w:t>
            </w:r>
            <w:proofErr w:type="spellEnd"/>
            <w:r w:rsidRPr="00F566BF">
              <w:rPr>
                <w:rFonts w:ascii="GHEA Grapalat" w:hAnsi="GHEA Grapalat" w:cs="Sylfaen"/>
                <w:sz w:val="20"/>
                <w:szCs w:val="20"/>
              </w:rPr>
              <w:t>)</w:t>
            </w:r>
            <w:r w:rsidRPr="00F566BF">
              <w:rPr>
                <w:rFonts w:ascii="GHEA Grapalat" w:hAnsi="GHEA Grapalat" w:cs="Sylfaen"/>
                <w:sz w:val="20"/>
                <w:szCs w:val="20"/>
                <w:lang w:val="hy-AM"/>
              </w:rPr>
              <w:t xml:space="preserve">  </w:t>
            </w:r>
            <w:r w:rsidRPr="00F566BF">
              <w:rPr>
                <w:rFonts w:ascii="GHEA Grapalat" w:hAnsi="GHEA Grapalat" w:cs="Sylfaen"/>
                <w:sz w:val="20"/>
                <w:szCs w:val="20"/>
              </w:rPr>
              <w:t>(</w:t>
            </w:r>
            <w:proofErr w:type="gramEnd"/>
            <w:r w:rsidRPr="00F566BF">
              <w:rPr>
                <w:rFonts w:ascii="GHEA Grapalat" w:hAnsi="GHEA Grapalat" w:cs="Sylfaen"/>
                <w:sz w:val="20"/>
                <w:szCs w:val="20"/>
                <w:lang w:val="hy-AM"/>
              </w:rPr>
              <w:t>նախատեսված է նշված գումարի մասնակի ակցեպտի համար, որը չի կիրառվում</w:t>
            </w:r>
            <w:r w:rsidRPr="00F566BF">
              <w:rPr>
                <w:rFonts w:ascii="GHEA Grapalat" w:hAnsi="GHEA Grapalat" w:cs="Sylfaen"/>
                <w:sz w:val="20"/>
                <w:szCs w:val="20"/>
              </w:rPr>
              <w:t>)</w:t>
            </w:r>
          </w:p>
        </w:tc>
      </w:tr>
      <w:tr w:rsidR="00013150" w:rsidRPr="00F566BF" w14:paraId="2F0741A8"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8404A" w14:textId="77777777"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ru-RU"/>
              </w:rPr>
              <w:t>6</w:t>
            </w:r>
            <w:r w:rsidRPr="00F566BF">
              <w:rPr>
                <w:rFonts w:ascii="GHEA Grapalat" w:hAnsi="GHEA Grapalat" w:cs="Sylfaen"/>
                <w:sz w:val="20"/>
                <w:szCs w:val="20"/>
              </w:rPr>
              <w:t>.</w:t>
            </w:r>
            <w:proofErr w:type="spellStart"/>
            <w:r w:rsidRPr="00F566BF">
              <w:rPr>
                <w:rFonts w:ascii="GHEA Grapalat" w:hAnsi="GHEA Grapalat" w:cs="Sylfaen"/>
                <w:sz w:val="20"/>
                <w:szCs w:val="20"/>
              </w:rPr>
              <w:t>Արժույթը</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բառերով</w:t>
            </w:r>
            <w:proofErr w:type="spellEnd"/>
            <w:r w:rsidRPr="00F566BF">
              <w:rPr>
                <w:rFonts w:ascii="GHEA Grapalat" w:hAnsi="GHEA Grapalat" w:cs="Arial"/>
                <w:sz w:val="20"/>
                <w:szCs w:val="20"/>
              </w:rPr>
              <w:t xml:space="preserve"> </w:t>
            </w:r>
            <w:r w:rsidRPr="00F566BF">
              <w:rPr>
                <w:rFonts w:ascii="GHEA Grapalat" w:hAnsi="GHEA Grapalat" w:cs="Sylfaen"/>
                <w:sz w:val="20"/>
                <w:szCs w:val="20"/>
              </w:rPr>
              <w:t>և</w:t>
            </w:r>
            <w:r w:rsidRPr="00F566BF">
              <w:rPr>
                <w:rFonts w:ascii="GHEA Grapalat" w:hAnsi="GHEA Grapalat" w:cs="Arial"/>
                <w:sz w:val="20"/>
                <w:szCs w:val="20"/>
              </w:rPr>
              <w:t xml:space="preserve"> </w:t>
            </w:r>
            <w:proofErr w:type="spellStart"/>
            <w:proofErr w:type="gramStart"/>
            <w:r w:rsidRPr="00F566BF">
              <w:rPr>
                <w:rFonts w:ascii="GHEA Grapalat" w:hAnsi="GHEA Grapalat" w:cs="Sylfaen"/>
                <w:sz w:val="20"/>
                <w:szCs w:val="20"/>
              </w:rPr>
              <w:t>կոդով</w:t>
            </w:r>
            <w:proofErr w:type="spellEnd"/>
            <w:r w:rsidRPr="00F566BF">
              <w:rPr>
                <w:rFonts w:ascii="GHEA Grapalat" w:hAnsi="GHEA Grapalat" w:cs="Arial"/>
                <w:sz w:val="20"/>
                <w:szCs w:val="20"/>
              </w:rPr>
              <w:t>)`</w:t>
            </w:r>
            <w:proofErr w:type="gramEnd"/>
          </w:p>
        </w:tc>
      </w:tr>
      <w:tr w:rsidR="00013150" w:rsidRPr="00F566BF" w14:paraId="62A2DE6A" w14:textId="77777777" w:rsidTr="0074248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E9DA7" w14:textId="77777777" w:rsidR="00013150" w:rsidRPr="00F566BF" w:rsidRDefault="00013150" w:rsidP="00742482">
            <w:pPr>
              <w:rPr>
                <w:rFonts w:ascii="GHEA Grapalat" w:hAnsi="GHEA Grapalat" w:cs="Arial"/>
                <w:sz w:val="20"/>
                <w:szCs w:val="20"/>
                <w:lang w:val="hy-AM"/>
              </w:rPr>
            </w:pPr>
            <w:r w:rsidRPr="00F566BF">
              <w:rPr>
                <w:rFonts w:ascii="GHEA Grapalat" w:hAnsi="GHEA Grapalat" w:cs="Sylfaen"/>
                <w:sz w:val="20"/>
                <w:szCs w:val="20"/>
              </w:rPr>
              <w:t>1</w:t>
            </w:r>
            <w:r w:rsidRPr="00F566BF">
              <w:rPr>
                <w:rFonts w:ascii="GHEA Grapalat" w:hAnsi="GHEA Grapalat" w:cs="Sylfaen"/>
                <w:sz w:val="20"/>
                <w:szCs w:val="20"/>
                <w:lang w:val="hy-AM"/>
              </w:rPr>
              <w:t>7</w:t>
            </w:r>
            <w:r w:rsidRPr="00F566BF">
              <w:rPr>
                <w:rFonts w:ascii="GHEA Grapalat" w:hAnsi="GHEA Grapalat" w:cs="Sylfaen"/>
                <w:sz w:val="20"/>
                <w:szCs w:val="20"/>
              </w:rPr>
              <w:t>.</w:t>
            </w:r>
            <w:proofErr w:type="spellStart"/>
            <w:r w:rsidRPr="00F566BF">
              <w:rPr>
                <w:rFonts w:ascii="GHEA Grapalat" w:hAnsi="GHEA Grapalat" w:cs="Sylfaen"/>
                <w:sz w:val="20"/>
                <w:szCs w:val="20"/>
              </w:rPr>
              <w:t>Գործարքի</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վճարման</w:t>
            </w:r>
            <w:proofErr w:type="spellEnd"/>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նպատակը</w:t>
            </w:r>
            <w:proofErr w:type="spellEnd"/>
            <w:proofErr w:type="gramStart"/>
            <w:r w:rsidRPr="00F566BF">
              <w:rPr>
                <w:rFonts w:ascii="GHEA Grapalat" w:hAnsi="GHEA Grapalat" w:cs="Arial"/>
                <w:sz w:val="20"/>
                <w:szCs w:val="20"/>
              </w:rPr>
              <w:t>`</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proofErr w:type="spellStart"/>
            <w:r w:rsidRPr="00F566BF">
              <w:rPr>
                <w:rFonts w:ascii="GHEA Grapalat" w:hAnsi="GHEA Grapalat" w:cs="Sylfaen"/>
                <w:bCs/>
                <w:i/>
                <w:sz w:val="20"/>
                <w:szCs w:val="20"/>
              </w:rPr>
              <w:t>ապահովմ</w:t>
            </w:r>
            <w:proofErr w:type="spellEnd"/>
            <w:r w:rsidRPr="00F566BF">
              <w:rPr>
                <w:rFonts w:ascii="GHEA Grapalat" w:hAnsi="GHEA Grapalat" w:cs="Sylfaen"/>
                <w:bCs/>
                <w:i/>
                <w:sz w:val="20"/>
                <w:szCs w:val="20"/>
                <w:lang w:val="hy-AM"/>
              </w:rPr>
              <w:t>ան համար</w:t>
            </w:r>
            <w:r w:rsidRPr="00F566BF">
              <w:rPr>
                <w:rFonts w:ascii="GHEA Grapalat" w:hAnsi="GHEA Grapalat" w:cs="Sylfaen"/>
                <w:bCs/>
                <w:i/>
                <w:sz w:val="20"/>
                <w:szCs w:val="20"/>
              </w:rPr>
              <w:t>)</w:t>
            </w:r>
          </w:p>
        </w:tc>
      </w:tr>
      <w:tr w:rsidR="00013150" w:rsidRPr="00F566BF" w14:paraId="2FD0FD22" w14:textId="77777777" w:rsidTr="00742482">
        <w:trPr>
          <w:trHeight w:val="424"/>
        </w:trPr>
        <w:tc>
          <w:tcPr>
            <w:tcW w:w="10980" w:type="dxa"/>
            <w:gridSpan w:val="2"/>
            <w:tcBorders>
              <w:top w:val="single" w:sz="4" w:space="0" w:color="auto"/>
              <w:left w:val="single" w:sz="4" w:space="0" w:color="auto"/>
              <w:right w:val="single" w:sz="4" w:space="0" w:color="000000"/>
            </w:tcBorders>
            <w:noWrap/>
            <w:vAlign w:val="bottom"/>
          </w:tcPr>
          <w:p w14:paraId="1D3B850B" w14:textId="394DFF73" w:rsidR="00013150" w:rsidRPr="00F566BF" w:rsidRDefault="00013150" w:rsidP="00742482">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8</w:t>
            </w:r>
            <w:r w:rsidRPr="00F566BF">
              <w:rPr>
                <w:rFonts w:ascii="GHEA Grapalat" w:hAnsi="GHEA Grapalat" w:cs="Sylfaen"/>
                <w:sz w:val="20"/>
                <w:szCs w:val="20"/>
              </w:rPr>
              <w:t xml:space="preserve">. </w:t>
            </w:r>
            <w:r w:rsidRPr="00F566BF">
              <w:rPr>
                <w:rFonts w:ascii="GHEA Grapalat" w:hAnsi="GHEA Grapalat" w:cs="Sylfaen"/>
                <w:sz w:val="20"/>
                <w:szCs w:val="20"/>
                <w:lang w:val="hy-AM"/>
              </w:rPr>
              <w:t xml:space="preserve">Վճարման կատարման հիմքերը՝ </w:t>
            </w:r>
            <w:r w:rsidRPr="00F566BF">
              <w:rPr>
                <w:rFonts w:ascii="GHEA Grapalat" w:hAnsi="GHEA Grapalat" w:cs="Sylfaen"/>
                <w:sz w:val="20"/>
                <w:szCs w:val="20"/>
              </w:rPr>
              <w:t>(</w:t>
            </w:r>
            <w:r w:rsidRPr="00F566BF">
              <w:rPr>
                <w:rFonts w:ascii="GHEA Grapalat" w:hAnsi="GHEA Grapalat" w:cs="Sylfaen"/>
                <w:sz w:val="20"/>
                <w:szCs w:val="20"/>
                <w:lang w:val="hy-AM"/>
              </w:rPr>
              <w:t>Փաստաթղթերի</w:t>
            </w:r>
            <w:r w:rsidRPr="00F566BF">
              <w:rPr>
                <w:rFonts w:ascii="GHEA Grapalat" w:hAnsi="GHEA Grapalat" w:cs="Arial"/>
                <w:sz w:val="20"/>
                <w:szCs w:val="20"/>
                <w:lang w:val="hy-AM"/>
              </w:rPr>
              <w:t xml:space="preserve"> անվանումը</w:t>
            </w:r>
            <w:r w:rsidRPr="00F566BF">
              <w:rPr>
                <w:rFonts w:ascii="GHEA Grapalat" w:hAnsi="GHEA Grapalat" w:cs="Arial"/>
                <w:sz w:val="20"/>
                <w:szCs w:val="20"/>
              </w:rPr>
              <w:t>,</w:t>
            </w:r>
            <w:r w:rsidRPr="00F566BF">
              <w:rPr>
                <w:rFonts w:ascii="GHEA Grapalat" w:hAnsi="GHEA Grapalat" w:cs="Arial"/>
                <w:sz w:val="20"/>
                <w:szCs w:val="20"/>
                <w:lang w:val="hy-AM"/>
              </w:rPr>
              <w:t xml:space="preserve"> այդ թվում՝ տուժանքի մասին համաձայնագիրը, </w:t>
            </w:r>
            <w:r w:rsidRPr="00F566BF">
              <w:rPr>
                <w:rFonts w:ascii="GHEA Grapalat" w:hAnsi="GHEA Grapalat" w:cs="Sylfaen"/>
                <w:sz w:val="20"/>
                <w:szCs w:val="20"/>
                <w:lang w:val="hy-AM"/>
              </w:rPr>
              <w:t>դրանց</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համարները</w:t>
            </w:r>
            <w:r w:rsidRPr="00F566BF">
              <w:rPr>
                <w:rFonts w:ascii="GHEA Grapalat" w:hAnsi="GHEA Grapalat" w:cs="Arial"/>
                <w:sz w:val="20"/>
                <w:szCs w:val="20"/>
                <w:lang w:val="hy-AM"/>
              </w:rPr>
              <w:t>,</w:t>
            </w:r>
            <w:r w:rsidRPr="00F566BF">
              <w:rPr>
                <w:rFonts w:ascii="GHEA Grapalat" w:hAnsi="GHEA Grapalat" w:cs="Arial"/>
                <w:sz w:val="20"/>
                <w:szCs w:val="20"/>
              </w:rPr>
              <w:t xml:space="preserve"> </w:t>
            </w:r>
            <w:proofErr w:type="gramStart"/>
            <w:r w:rsidRPr="00F566BF">
              <w:rPr>
                <w:rFonts w:ascii="GHEA Grapalat" w:hAnsi="GHEA Grapalat" w:cs="Sylfaen"/>
                <w:sz w:val="20"/>
                <w:szCs w:val="20"/>
                <w:lang w:val="hy-AM"/>
              </w:rPr>
              <w:t>պ</w:t>
            </w:r>
            <w:proofErr w:type="spellStart"/>
            <w:r w:rsidRPr="00F566BF">
              <w:rPr>
                <w:rFonts w:ascii="GHEA Grapalat" w:hAnsi="GHEA Grapalat" w:cs="Sylfaen"/>
                <w:sz w:val="20"/>
                <w:szCs w:val="20"/>
              </w:rPr>
              <w:t>այմանագրի</w:t>
            </w:r>
            <w:proofErr w:type="spellEnd"/>
            <w:r w:rsidRPr="00F566BF">
              <w:rPr>
                <w:rFonts w:ascii="GHEA Grapalat" w:hAnsi="GHEA Grapalat" w:cs="Sylfaen"/>
                <w:sz w:val="20"/>
                <w:szCs w:val="20"/>
              </w:rPr>
              <w:t xml:space="preserve"> </w:t>
            </w:r>
            <w:r w:rsidRPr="00F566BF">
              <w:rPr>
                <w:rFonts w:ascii="GHEA Grapalat" w:hAnsi="GHEA Grapalat" w:cs="Arial"/>
                <w:sz w:val="20"/>
                <w:szCs w:val="20"/>
              </w:rPr>
              <w:t xml:space="preserve"> </w:t>
            </w:r>
            <w:proofErr w:type="spellStart"/>
            <w:r w:rsidRPr="00F566BF">
              <w:rPr>
                <w:rFonts w:ascii="GHEA Grapalat" w:hAnsi="GHEA Grapalat" w:cs="Sylfaen"/>
                <w:sz w:val="20"/>
                <w:szCs w:val="20"/>
              </w:rPr>
              <w:t>ծածկագիրը</w:t>
            </w:r>
            <w:proofErr w:type="spellEnd"/>
            <w:proofErr w:type="gramEnd"/>
            <w:r w:rsidRPr="00F566BF">
              <w:rPr>
                <w:rFonts w:ascii="GHEA Grapalat" w:hAnsi="GHEA Grapalat" w:cs="Arial"/>
                <w:sz w:val="20"/>
                <w:szCs w:val="20"/>
                <w:lang w:val="hy-AM"/>
              </w:rPr>
              <w:t xml:space="preserve"> որի հիման վրա կատարվում </w:t>
            </w:r>
            <w:proofErr w:type="gramStart"/>
            <w:r w:rsidRPr="00F566BF">
              <w:rPr>
                <w:rFonts w:ascii="GHEA Grapalat" w:hAnsi="GHEA Grapalat" w:cs="Arial"/>
                <w:sz w:val="20"/>
                <w:szCs w:val="20"/>
                <w:lang w:val="hy-AM"/>
              </w:rPr>
              <w:t>է  գանձումը</w:t>
            </w:r>
            <w:proofErr w:type="gramEnd"/>
            <w:r w:rsidRPr="00F566BF">
              <w:rPr>
                <w:rFonts w:ascii="GHEA Grapalat" w:hAnsi="GHEA Grapalat" w:cs="Arial"/>
                <w:sz w:val="20"/>
                <w:szCs w:val="20"/>
              </w:rPr>
              <w:t>)</w:t>
            </w:r>
            <w:r w:rsidRPr="00F566BF">
              <w:rPr>
                <w:rFonts w:ascii="GHEA Grapalat" w:hAnsi="GHEA Grapalat" w:cs="Sylfaen"/>
                <w:sz w:val="20"/>
                <w:szCs w:val="20"/>
              </w:rPr>
              <w:t>`</w:t>
            </w:r>
            <w:r w:rsidR="00A20247">
              <w:rPr>
                <w:rFonts w:ascii="GHEA Grapalat" w:hAnsi="GHEA Grapalat" w:cs="GHEA Grapalat"/>
                <w:b/>
                <w:sz w:val="20"/>
                <w:szCs w:val="20"/>
                <w:u w:val="single"/>
                <w:lang w:val="pt-BR"/>
              </w:rPr>
              <w:t xml:space="preserve"> ԵՔ-ԲՄԽԾՁԲ-</w:t>
            </w:r>
            <w:r w:rsidR="007D0B50">
              <w:rPr>
                <w:rFonts w:ascii="GHEA Grapalat" w:hAnsi="GHEA Grapalat" w:cs="GHEA Grapalat"/>
                <w:b/>
                <w:sz w:val="20"/>
                <w:szCs w:val="20"/>
                <w:u w:val="single"/>
                <w:lang w:val="pt-BR"/>
              </w:rPr>
              <w:t>25/46</w:t>
            </w:r>
            <w:r w:rsidR="00A20247" w:rsidRPr="00F566BF">
              <w:rPr>
                <w:rFonts w:ascii="GHEA Grapalat" w:hAnsi="GHEA Grapalat" w:cs="GHEA Grapalat"/>
                <w:sz w:val="20"/>
                <w:szCs w:val="20"/>
                <w:u w:val="single"/>
                <w:lang w:val="pt-BR"/>
              </w:rPr>
              <w:t xml:space="preserve">                          </w:t>
            </w:r>
          </w:p>
          <w:p w14:paraId="0F6BA621" w14:textId="77777777" w:rsidR="00013150" w:rsidRPr="00F566BF" w:rsidRDefault="00013150" w:rsidP="00742482">
            <w:pPr>
              <w:rPr>
                <w:rFonts w:ascii="GHEA Grapalat" w:hAnsi="GHEA Grapalat" w:cs="Arial"/>
                <w:sz w:val="20"/>
                <w:szCs w:val="20"/>
              </w:rPr>
            </w:pPr>
          </w:p>
        </w:tc>
      </w:tr>
      <w:tr w:rsidR="00013150" w:rsidRPr="00F566BF" w14:paraId="2EE6EC34" w14:textId="77777777" w:rsidTr="00742482">
        <w:trPr>
          <w:trHeight w:val="704"/>
        </w:trPr>
        <w:tc>
          <w:tcPr>
            <w:tcW w:w="10980" w:type="dxa"/>
            <w:gridSpan w:val="2"/>
            <w:tcBorders>
              <w:left w:val="single" w:sz="4" w:space="0" w:color="auto"/>
              <w:bottom w:val="single" w:sz="4" w:space="0" w:color="auto"/>
              <w:right w:val="single" w:sz="4" w:space="0" w:color="000000"/>
            </w:tcBorders>
            <w:noWrap/>
            <w:vAlign w:val="bottom"/>
          </w:tcPr>
          <w:p w14:paraId="7F8BBD37" w14:textId="77777777" w:rsidR="00013150" w:rsidRPr="00F566BF" w:rsidRDefault="00013150" w:rsidP="00742482">
            <w:pPr>
              <w:rPr>
                <w:rFonts w:ascii="GHEA Grapalat" w:hAnsi="GHEA Grapalat" w:cs="Arial"/>
                <w:sz w:val="20"/>
                <w:szCs w:val="20"/>
                <w:lang w:val="hy-AM"/>
              </w:rPr>
            </w:pPr>
          </w:p>
        </w:tc>
      </w:tr>
      <w:tr w:rsidR="00013150" w:rsidRPr="00F566BF" w14:paraId="1E8F4909"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05F3B" w14:textId="77777777" w:rsidR="00013150" w:rsidRPr="00F566BF" w:rsidRDefault="00013150" w:rsidP="00742482">
            <w:pPr>
              <w:rPr>
                <w:rFonts w:ascii="GHEA Grapalat" w:hAnsi="GHEA Grapalat" w:cs="Sylfaen"/>
                <w:sz w:val="20"/>
                <w:szCs w:val="20"/>
                <w:lang w:val="hy-AM"/>
              </w:rPr>
            </w:pPr>
            <w:r w:rsidRPr="00F566BF">
              <w:rPr>
                <w:rFonts w:ascii="GHEA Grapalat" w:hAnsi="GHEA Grapalat" w:cs="Sylfaen"/>
                <w:sz w:val="20"/>
                <w:szCs w:val="20"/>
                <w:lang w:val="hy-AM"/>
              </w:rPr>
              <w:t>19. Վճարման պայմանները՝                                &lt;ակցեպտավորված վճարում&gt;</w:t>
            </w:r>
          </w:p>
          <w:p w14:paraId="65523A31" w14:textId="77777777" w:rsidR="00013150" w:rsidRPr="00F566BF" w:rsidRDefault="00013150" w:rsidP="00742482">
            <w:pPr>
              <w:rPr>
                <w:rFonts w:ascii="GHEA Grapalat" w:hAnsi="GHEA Grapalat" w:cs="Sylfaen"/>
                <w:sz w:val="20"/>
                <w:szCs w:val="20"/>
                <w:lang w:val="ru-RU"/>
              </w:rPr>
            </w:pPr>
          </w:p>
        </w:tc>
      </w:tr>
      <w:tr w:rsidR="00013150" w:rsidRPr="00F566BF" w14:paraId="39743C7A" w14:textId="77777777" w:rsidTr="0074248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F1B2EF"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lang w:val="hy-AM"/>
              </w:rPr>
              <w:t xml:space="preserve">20. Առդիր էջերի քանակը՝    </w:t>
            </w:r>
            <w:r w:rsidRPr="00F566BF">
              <w:rPr>
                <w:rFonts w:ascii="GHEA Grapalat" w:hAnsi="GHEA Grapalat" w:cs="Arial"/>
                <w:sz w:val="20"/>
                <w:szCs w:val="20"/>
              </w:rPr>
              <w:t xml:space="preserve">--- </w:t>
            </w:r>
            <w:r w:rsidRPr="00F566BF">
              <w:rPr>
                <w:rFonts w:ascii="GHEA Grapalat" w:hAnsi="GHEA Grapalat" w:cs="Arial"/>
                <w:sz w:val="20"/>
                <w:szCs w:val="20"/>
                <w:lang w:val="hy-AM"/>
              </w:rPr>
              <w:t xml:space="preserve">    </w:t>
            </w:r>
            <w:proofErr w:type="spellStart"/>
            <w:r w:rsidRPr="00F566BF">
              <w:rPr>
                <w:rFonts w:ascii="GHEA Grapalat" w:hAnsi="GHEA Grapalat" w:cs="Sylfaen"/>
                <w:sz w:val="20"/>
                <w:szCs w:val="20"/>
              </w:rPr>
              <w:t>էջ</w:t>
            </w:r>
            <w:proofErr w:type="spellEnd"/>
          </w:p>
          <w:p w14:paraId="486A84C4" w14:textId="77777777" w:rsidR="00013150" w:rsidRPr="00F566BF" w:rsidRDefault="00013150" w:rsidP="00742482">
            <w:pPr>
              <w:rPr>
                <w:rFonts w:ascii="GHEA Grapalat" w:hAnsi="GHEA Grapalat" w:cs="Sylfaen"/>
                <w:sz w:val="20"/>
                <w:szCs w:val="20"/>
                <w:lang w:val="hy-AM"/>
              </w:rPr>
            </w:pPr>
          </w:p>
        </w:tc>
      </w:tr>
      <w:tr w:rsidR="00013150" w:rsidRPr="00F566BF" w14:paraId="406DC315"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3B40F607" w14:textId="77777777" w:rsidR="00013150" w:rsidRPr="00F566BF" w:rsidRDefault="00013150" w:rsidP="00742482">
            <w:pPr>
              <w:rPr>
                <w:rFonts w:ascii="GHEA Grapalat" w:hAnsi="GHEA Grapalat" w:cs="Sylfaen"/>
                <w:sz w:val="20"/>
                <w:szCs w:val="20"/>
              </w:rPr>
            </w:pPr>
            <w:r w:rsidRPr="00F566BF">
              <w:rPr>
                <w:rFonts w:ascii="Courier New" w:hAnsi="Courier New" w:cs="Courier New"/>
                <w:sz w:val="20"/>
                <w:szCs w:val="20"/>
              </w:rPr>
              <w:t> </w:t>
            </w:r>
            <w:r w:rsidRPr="00F566BF">
              <w:rPr>
                <w:rFonts w:ascii="GHEA Grapalat" w:hAnsi="GHEA Grapalat" w:cs="Arial"/>
                <w:sz w:val="20"/>
                <w:szCs w:val="20"/>
                <w:lang w:val="hy-AM"/>
              </w:rPr>
              <w:t>22</w:t>
            </w:r>
            <w:r w:rsidRPr="00F566BF">
              <w:rPr>
                <w:rFonts w:ascii="GHEA Grapalat" w:hAnsi="GHEA Grapalat" w:cs="Arial"/>
                <w:sz w:val="20"/>
                <w:szCs w:val="20"/>
              </w:rPr>
              <w:t>.</w:t>
            </w:r>
            <w:r w:rsidRPr="00F566BF">
              <w:rPr>
                <w:rFonts w:ascii="GHEA Grapalat" w:hAnsi="GHEA Grapalat" w:cs="Sylfaen"/>
                <w:sz w:val="20"/>
                <w:szCs w:val="20"/>
              </w:rPr>
              <w:t xml:space="preserve">ա. </w:t>
            </w:r>
            <w:proofErr w:type="spellStart"/>
            <w:r w:rsidRPr="00F566BF">
              <w:rPr>
                <w:rFonts w:ascii="GHEA Grapalat" w:hAnsi="GHEA Grapalat" w:cs="Sylfaen"/>
                <w:sz w:val="20"/>
                <w:szCs w:val="20"/>
              </w:rPr>
              <w:t>Շահառուի</w:t>
            </w:r>
            <w:proofErr w:type="spell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ստորագրությունները</w:t>
            </w:r>
            <w:proofErr w:type="spellEnd"/>
          </w:p>
          <w:p w14:paraId="462B3EFD" w14:textId="77777777" w:rsidR="00013150" w:rsidRPr="00F566BF" w:rsidRDefault="00013150" w:rsidP="00742482">
            <w:pPr>
              <w:rPr>
                <w:rFonts w:ascii="GHEA Grapalat" w:hAnsi="GHEA Grapalat" w:cs="Sylfaen"/>
                <w:sz w:val="20"/>
                <w:szCs w:val="20"/>
              </w:rPr>
            </w:pPr>
          </w:p>
          <w:p w14:paraId="041C3E97" w14:textId="77777777" w:rsidR="00013150" w:rsidRPr="00F566BF" w:rsidRDefault="00013150" w:rsidP="00742482">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4A99CFB1" w14:textId="77777777" w:rsidR="00013150" w:rsidRPr="00F566BF" w:rsidRDefault="00013150" w:rsidP="00742482">
            <w:pPr>
              <w:rPr>
                <w:rFonts w:ascii="GHEA Grapalat" w:hAnsi="GHEA Grapalat" w:cs="Tahoma"/>
                <w:color w:val="000000"/>
                <w:sz w:val="20"/>
                <w:szCs w:val="20"/>
              </w:rPr>
            </w:pPr>
          </w:p>
          <w:p w14:paraId="09C192EB" w14:textId="77777777" w:rsidR="00013150" w:rsidRPr="00F566BF" w:rsidRDefault="00013150" w:rsidP="00742482">
            <w:pPr>
              <w:rPr>
                <w:rFonts w:ascii="GHEA Grapalat" w:hAnsi="GHEA Grapalat" w:cs="Sylfaen"/>
                <w:sz w:val="20"/>
                <w:szCs w:val="20"/>
              </w:rPr>
            </w:pPr>
          </w:p>
          <w:p w14:paraId="622DFE23" w14:textId="77777777" w:rsidR="00013150" w:rsidRPr="00F566BF" w:rsidRDefault="00013150" w:rsidP="00742482">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197B6A78" w14:textId="77777777" w:rsidR="00013150" w:rsidRPr="00F566BF" w:rsidRDefault="00013150" w:rsidP="00742482">
            <w:pPr>
              <w:rPr>
                <w:rFonts w:ascii="GHEA Grapalat" w:hAnsi="GHEA Grapalat" w:cs="Sylfaen"/>
                <w:sz w:val="20"/>
                <w:szCs w:val="20"/>
              </w:rPr>
            </w:pPr>
          </w:p>
          <w:p w14:paraId="2EB04AB2"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lang w:val="hy-AM"/>
              </w:rPr>
              <w:t>22</w:t>
            </w:r>
            <w:r w:rsidRPr="00F566BF">
              <w:rPr>
                <w:rFonts w:ascii="GHEA Grapalat" w:hAnsi="GHEA Grapalat" w:cs="Sylfaen"/>
                <w:sz w:val="20"/>
                <w:szCs w:val="20"/>
              </w:rPr>
              <w:t>.բ.</w:t>
            </w:r>
          </w:p>
          <w:p w14:paraId="3C2E64FB"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Կ.Տ.</w:t>
            </w:r>
          </w:p>
          <w:p w14:paraId="5AE4D49D" w14:textId="77777777" w:rsidR="00013150" w:rsidRPr="00F566BF" w:rsidRDefault="00013150" w:rsidP="0074248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7BD664D" w14:textId="77777777" w:rsidR="00013150" w:rsidRPr="00F566BF" w:rsidRDefault="00013150" w:rsidP="00742482">
            <w:pPr>
              <w:rPr>
                <w:rFonts w:ascii="GHEA Grapalat" w:hAnsi="GHEA Grapalat" w:cs="Sylfaen"/>
                <w:sz w:val="20"/>
                <w:szCs w:val="20"/>
              </w:rPr>
            </w:pPr>
            <w:r w:rsidRPr="00F566BF">
              <w:rPr>
                <w:rFonts w:ascii="GHEA Grapalat" w:hAnsi="GHEA Grapalat" w:cs="Arial"/>
                <w:sz w:val="20"/>
                <w:szCs w:val="20"/>
                <w:lang w:val="hy-AM"/>
              </w:rPr>
              <w:t>2</w:t>
            </w:r>
            <w:r w:rsidRPr="00F566BF">
              <w:rPr>
                <w:rFonts w:ascii="GHEA Grapalat" w:hAnsi="GHEA Grapalat" w:cs="Arial"/>
                <w:sz w:val="20"/>
                <w:szCs w:val="20"/>
              </w:rPr>
              <w:t>1.</w:t>
            </w:r>
            <w:r w:rsidRPr="00F566BF">
              <w:rPr>
                <w:rFonts w:ascii="GHEA Grapalat" w:hAnsi="GHEA Grapalat" w:cs="Sylfaen"/>
                <w:sz w:val="20"/>
                <w:szCs w:val="20"/>
              </w:rPr>
              <w:t xml:space="preserve">ա. </w:t>
            </w:r>
            <w:r w:rsidRPr="00F566BF">
              <w:rPr>
                <w:rFonts w:ascii="Courier New" w:hAnsi="Courier New" w:cs="Courier New"/>
                <w:sz w:val="20"/>
                <w:szCs w:val="20"/>
              </w:rPr>
              <w:t> </w:t>
            </w:r>
            <w:proofErr w:type="spellStart"/>
            <w:r w:rsidRPr="00F566BF">
              <w:rPr>
                <w:rFonts w:ascii="GHEA Grapalat" w:hAnsi="GHEA Grapalat" w:cs="Sylfaen"/>
                <w:sz w:val="20"/>
                <w:szCs w:val="20"/>
              </w:rPr>
              <w:t>Վճարողի</w:t>
            </w:r>
            <w:proofErr w:type="spellEnd"/>
            <w:r w:rsidRPr="00F566BF">
              <w:rPr>
                <w:rFonts w:ascii="GHEA Grapalat" w:hAnsi="GHEA Grapalat" w:cs="Sylfaen"/>
                <w:sz w:val="20"/>
                <w:szCs w:val="20"/>
              </w:rPr>
              <w:t xml:space="preserve"> ստորագրությունները`</w:t>
            </w:r>
          </w:p>
          <w:p w14:paraId="580A5497" w14:textId="77777777" w:rsidR="00013150" w:rsidRPr="00F566BF" w:rsidRDefault="00013150" w:rsidP="00742482">
            <w:pPr>
              <w:jc w:val="right"/>
              <w:rPr>
                <w:rFonts w:ascii="GHEA Grapalat" w:hAnsi="GHEA Grapalat" w:cs="Sylfaen"/>
                <w:sz w:val="20"/>
                <w:szCs w:val="20"/>
              </w:rPr>
            </w:pPr>
          </w:p>
          <w:p w14:paraId="1F5BFCAC" w14:textId="77777777" w:rsidR="00013150" w:rsidRPr="00F566BF" w:rsidRDefault="00013150" w:rsidP="00742482">
            <w:pPr>
              <w:rPr>
                <w:rFonts w:ascii="GHEA Grapalat" w:hAnsi="GHEA Grapalat" w:cs="Sylfaen"/>
                <w:sz w:val="20"/>
                <w:szCs w:val="20"/>
              </w:rPr>
            </w:pPr>
            <w:r w:rsidRPr="00F566BF">
              <w:rPr>
                <w:rFonts w:ascii="GHEA Grapalat" w:hAnsi="GHEA Grapalat" w:cs="Tahoma"/>
                <w:color w:val="000000"/>
                <w:sz w:val="20"/>
                <w:szCs w:val="20"/>
              </w:rPr>
              <w:t xml:space="preserve">                                               /____________________/</w:t>
            </w:r>
          </w:p>
          <w:p w14:paraId="26F927D4" w14:textId="77777777" w:rsidR="00013150" w:rsidRPr="00F566BF" w:rsidRDefault="00013150" w:rsidP="00742482">
            <w:pPr>
              <w:jc w:val="right"/>
              <w:rPr>
                <w:rFonts w:ascii="GHEA Grapalat" w:hAnsi="GHEA Grapalat" w:cs="Tahoma"/>
                <w:color w:val="000000"/>
                <w:sz w:val="20"/>
                <w:szCs w:val="20"/>
              </w:rPr>
            </w:pPr>
          </w:p>
          <w:p w14:paraId="3F79C596" w14:textId="77777777" w:rsidR="00013150" w:rsidRPr="00F566BF" w:rsidRDefault="00013150" w:rsidP="00742482">
            <w:pPr>
              <w:jc w:val="right"/>
              <w:rPr>
                <w:rFonts w:ascii="GHEA Grapalat" w:hAnsi="GHEA Grapalat" w:cs="Tahoma"/>
                <w:color w:val="000000"/>
                <w:sz w:val="20"/>
                <w:szCs w:val="20"/>
              </w:rPr>
            </w:pPr>
          </w:p>
          <w:p w14:paraId="3D9DCF9A" w14:textId="77777777" w:rsidR="00013150" w:rsidRPr="00F566BF" w:rsidRDefault="00013150" w:rsidP="00742482">
            <w:pPr>
              <w:jc w:val="right"/>
              <w:rPr>
                <w:rFonts w:ascii="GHEA Grapalat" w:hAnsi="GHEA Grapalat" w:cs="Sylfaen"/>
                <w:sz w:val="20"/>
                <w:szCs w:val="20"/>
              </w:rPr>
            </w:pPr>
            <w:r w:rsidRPr="00F566BF">
              <w:rPr>
                <w:rFonts w:ascii="GHEA Grapalat" w:hAnsi="GHEA Grapalat" w:cs="Tahoma"/>
                <w:color w:val="000000"/>
                <w:sz w:val="20"/>
                <w:szCs w:val="20"/>
              </w:rPr>
              <w:t>/____________________/</w:t>
            </w:r>
          </w:p>
          <w:p w14:paraId="6A32250E" w14:textId="77777777" w:rsidR="00013150" w:rsidRPr="00F566BF" w:rsidRDefault="00013150" w:rsidP="00742482">
            <w:pPr>
              <w:jc w:val="right"/>
              <w:rPr>
                <w:rFonts w:ascii="GHEA Grapalat" w:hAnsi="GHEA Grapalat" w:cs="Sylfaen"/>
                <w:sz w:val="20"/>
                <w:szCs w:val="20"/>
              </w:rPr>
            </w:pPr>
          </w:p>
          <w:p w14:paraId="20C46952" w14:textId="77777777" w:rsidR="00013150" w:rsidRPr="00F566BF" w:rsidRDefault="00013150" w:rsidP="00742482">
            <w:pPr>
              <w:jc w:val="right"/>
              <w:rPr>
                <w:rFonts w:ascii="GHEA Grapalat" w:hAnsi="GHEA Grapalat" w:cs="Sylfaen"/>
                <w:sz w:val="20"/>
                <w:szCs w:val="20"/>
              </w:rPr>
            </w:pPr>
            <w:r w:rsidRPr="00F566BF">
              <w:rPr>
                <w:rFonts w:ascii="GHEA Grapalat" w:hAnsi="GHEA Grapalat" w:cs="Sylfaen"/>
                <w:sz w:val="20"/>
                <w:szCs w:val="20"/>
                <w:lang w:val="hy-AM"/>
              </w:rPr>
              <w:t>2</w:t>
            </w:r>
            <w:r w:rsidRPr="00F566BF">
              <w:rPr>
                <w:rFonts w:ascii="GHEA Grapalat" w:hAnsi="GHEA Grapalat" w:cs="Sylfaen"/>
                <w:sz w:val="20"/>
                <w:szCs w:val="20"/>
              </w:rPr>
              <w:t>1.բ.                                                                    Կ.Տ.</w:t>
            </w:r>
          </w:p>
          <w:p w14:paraId="2A094376" w14:textId="77777777" w:rsidR="00013150" w:rsidRPr="00F566BF" w:rsidRDefault="00013150" w:rsidP="00742482">
            <w:pPr>
              <w:jc w:val="right"/>
              <w:rPr>
                <w:rFonts w:ascii="GHEA Grapalat" w:hAnsi="GHEA Grapalat" w:cs="Sylfaen"/>
                <w:sz w:val="20"/>
                <w:szCs w:val="20"/>
              </w:rPr>
            </w:pPr>
          </w:p>
        </w:tc>
      </w:tr>
      <w:tr w:rsidR="00013150" w:rsidRPr="00F566BF" w14:paraId="68C4273C" w14:textId="77777777" w:rsidTr="00742482">
        <w:trPr>
          <w:trHeight w:val="2058"/>
        </w:trPr>
        <w:tc>
          <w:tcPr>
            <w:tcW w:w="5616" w:type="dxa"/>
            <w:tcBorders>
              <w:top w:val="single" w:sz="4" w:space="0" w:color="auto"/>
              <w:left w:val="single" w:sz="4" w:space="0" w:color="auto"/>
              <w:right w:val="single" w:sz="4" w:space="0" w:color="auto"/>
            </w:tcBorders>
            <w:noWrap/>
            <w:vAlign w:val="bottom"/>
          </w:tcPr>
          <w:p w14:paraId="4DE1E5D4" w14:textId="77777777" w:rsidR="00013150" w:rsidRPr="00F566BF" w:rsidRDefault="00013150" w:rsidP="00742482">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4</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Շահառուին  սպասարկող ֆինանսական կազմակերպություն</w:t>
            </w:r>
            <w:r w:rsidRPr="00F566BF">
              <w:rPr>
                <w:rFonts w:ascii="GHEA Grapalat" w:hAnsi="GHEA Grapalat" w:cs="Tahoma"/>
                <w:color w:val="000000"/>
                <w:sz w:val="20"/>
                <w:szCs w:val="20"/>
              </w:rPr>
              <w:t xml:space="preserve"> </w:t>
            </w:r>
          </w:p>
          <w:p w14:paraId="6E3AD0C0" w14:textId="77777777" w:rsidR="00013150" w:rsidRPr="00F566BF" w:rsidRDefault="00013150" w:rsidP="00742482">
            <w:pPr>
              <w:rPr>
                <w:rFonts w:ascii="GHEA Grapalat" w:hAnsi="GHEA Grapalat" w:cs="Tahoma"/>
                <w:color w:val="000000"/>
                <w:sz w:val="20"/>
                <w:szCs w:val="20"/>
                <w:lang w:val="hy-AM"/>
              </w:rPr>
            </w:pPr>
            <w:r w:rsidRPr="00F566BF">
              <w:rPr>
                <w:rFonts w:ascii="GHEA Grapalat" w:hAnsi="GHEA Grapalat" w:cs="Tahoma"/>
                <w:color w:val="000000"/>
                <w:sz w:val="20"/>
                <w:szCs w:val="20"/>
              </w:rPr>
              <w:t xml:space="preserve">                             </w:t>
            </w:r>
            <w:r w:rsidRPr="00F566BF">
              <w:rPr>
                <w:rFonts w:ascii="GHEA Grapalat" w:hAnsi="GHEA Grapalat" w:cs="Tahoma"/>
                <w:color w:val="000000"/>
                <w:sz w:val="20"/>
                <w:szCs w:val="20"/>
                <w:lang w:val="hy-AM"/>
              </w:rPr>
              <w:t xml:space="preserve">                 </w:t>
            </w:r>
          </w:p>
          <w:p w14:paraId="616754AD" w14:textId="77777777" w:rsidR="00013150" w:rsidRPr="00F566BF" w:rsidRDefault="00013150" w:rsidP="00742482">
            <w:pPr>
              <w:rPr>
                <w:rFonts w:ascii="GHEA Grapalat" w:hAnsi="GHEA Grapalat" w:cs="Tahoma"/>
                <w:color w:val="000000"/>
                <w:sz w:val="20"/>
                <w:szCs w:val="20"/>
              </w:rPr>
            </w:pPr>
            <w:r w:rsidRPr="00F566BF">
              <w:rPr>
                <w:rFonts w:ascii="GHEA Grapalat" w:hAnsi="GHEA Grapalat" w:cs="Tahoma"/>
                <w:color w:val="000000"/>
                <w:sz w:val="20"/>
                <w:szCs w:val="20"/>
                <w:lang w:val="hy-AM"/>
              </w:rPr>
              <w:t xml:space="preserve">                                                 </w:t>
            </w:r>
            <w:r w:rsidRPr="00F566BF">
              <w:rPr>
                <w:rFonts w:ascii="GHEA Grapalat" w:hAnsi="GHEA Grapalat" w:cs="Tahoma"/>
                <w:color w:val="000000"/>
                <w:sz w:val="20"/>
                <w:szCs w:val="20"/>
              </w:rPr>
              <w:t xml:space="preserve">   /____________________/</w:t>
            </w:r>
          </w:p>
          <w:p w14:paraId="542865A9"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
          <w:p w14:paraId="2CD0E50E"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64F009B3" w14:textId="77777777" w:rsidR="00013150" w:rsidRPr="00F566BF" w:rsidRDefault="00013150" w:rsidP="00742482">
            <w:pPr>
              <w:rPr>
                <w:rFonts w:ascii="GHEA Grapalat" w:hAnsi="GHEA Grapalat" w:cs="Tahoma"/>
                <w:color w:val="000000"/>
                <w:sz w:val="20"/>
                <w:szCs w:val="20"/>
              </w:rPr>
            </w:pPr>
          </w:p>
          <w:p w14:paraId="67B0FA08" w14:textId="77777777" w:rsidR="00013150" w:rsidRPr="00F566BF" w:rsidRDefault="00013150" w:rsidP="0074248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B74F53A" w14:textId="77777777" w:rsidR="00013150" w:rsidRPr="00F566BF" w:rsidRDefault="00013150" w:rsidP="00742482">
            <w:pPr>
              <w:rPr>
                <w:rFonts w:ascii="GHEA Grapalat" w:hAnsi="GHEA Grapalat" w:cs="Tahoma"/>
                <w:color w:val="000000"/>
                <w:sz w:val="20"/>
                <w:szCs w:val="20"/>
              </w:rPr>
            </w:pPr>
            <w:r w:rsidRPr="00F566BF">
              <w:rPr>
                <w:rFonts w:ascii="GHEA Grapalat" w:hAnsi="GHEA Grapalat" w:cs="Tahoma"/>
                <w:color w:val="000000"/>
                <w:sz w:val="20"/>
                <w:szCs w:val="20"/>
              </w:rPr>
              <w:t>2</w:t>
            </w:r>
            <w:r w:rsidRPr="00F566BF">
              <w:rPr>
                <w:rFonts w:ascii="GHEA Grapalat" w:hAnsi="GHEA Grapalat" w:cs="Tahoma"/>
                <w:color w:val="000000"/>
                <w:sz w:val="20"/>
                <w:szCs w:val="20"/>
                <w:lang w:val="hy-AM"/>
              </w:rPr>
              <w:t>3</w:t>
            </w:r>
            <w:r w:rsidRPr="00F566BF">
              <w:rPr>
                <w:rFonts w:ascii="GHEA Grapalat" w:hAnsi="GHEA Grapalat" w:cs="Tahoma"/>
                <w:color w:val="000000"/>
                <w:sz w:val="20"/>
                <w:szCs w:val="20"/>
              </w:rPr>
              <w:t xml:space="preserve">.ա.   </w:t>
            </w:r>
            <w:r w:rsidRPr="00F566BF">
              <w:rPr>
                <w:rFonts w:ascii="GHEA Grapalat" w:hAnsi="GHEA Grapalat" w:cs="Tahoma"/>
                <w:color w:val="000000"/>
                <w:sz w:val="20"/>
                <w:szCs w:val="20"/>
                <w:lang w:val="hy-AM"/>
              </w:rPr>
              <w:t>Վճարողին  սպասարկող ֆինանսական կազմակերպություն</w:t>
            </w:r>
            <w:r w:rsidRPr="00F566BF">
              <w:rPr>
                <w:rFonts w:ascii="GHEA Grapalat" w:hAnsi="GHEA Grapalat" w:cs="Tahoma"/>
                <w:color w:val="000000"/>
                <w:sz w:val="20"/>
                <w:szCs w:val="20"/>
              </w:rPr>
              <w:t xml:space="preserve"> </w:t>
            </w:r>
          </w:p>
          <w:p w14:paraId="20F07043" w14:textId="77777777" w:rsidR="00013150" w:rsidRPr="00F566BF" w:rsidRDefault="00013150" w:rsidP="00742482">
            <w:pPr>
              <w:jc w:val="right"/>
              <w:rPr>
                <w:rFonts w:ascii="GHEA Grapalat" w:hAnsi="GHEA Grapalat" w:cs="Tahoma"/>
                <w:color w:val="000000"/>
                <w:sz w:val="20"/>
                <w:szCs w:val="20"/>
              </w:rPr>
            </w:pPr>
          </w:p>
          <w:p w14:paraId="430F8B0A" w14:textId="77777777" w:rsidR="00013150" w:rsidRPr="00F566BF" w:rsidRDefault="00013150" w:rsidP="00742482">
            <w:pPr>
              <w:jc w:val="right"/>
              <w:rPr>
                <w:rFonts w:ascii="GHEA Grapalat" w:hAnsi="GHEA Grapalat" w:cs="Tahoma"/>
                <w:color w:val="000000"/>
                <w:sz w:val="20"/>
                <w:szCs w:val="20"/>
              </w:rPr>
            </w:pPr>
          </w:p>
          <w:p w14:paraId="4655CA29" w14:textId="77777777" w:rsidR="00013150" w:rsidRPr="00F566BF" w:rsidRDefault="00013150" w:rsidP="00742482">
            <w:pPr>
              <w:jc w:val="right"/>
              <w:rPr>
                <w:rFonts w:ascii="GHEA Grapalat" w:hAnsi="GHEA Grapalat" w:cs="Tahoma"/>
                <w:color w:val="000000"/>
                <w:sz w:val="20"/>
                <w:szCs w:val="20"/>
              </w:rPr>
            </w:pPr>
            <w:r w:rsidRPr="00F566BF">
              <w:rPr>
                <w:rFonts w:ascii="GHEA Grapalat" w:hAnsi="GHEA Grapalat" w:cs="Tahoma"/>
                <w:color w:val="000000"/>
                <w:sz w:val="20"/>
                <w:szCs w:val="20"/>
              </w:rPr>
              <w:t>/____________________/</w:t>
            </w:r>
          </w:p>
          <w:p w14:paraId="64396454" w14:textId="77777777" w:rsidR="00013150" w:rsidRPr="00F566BF" w:rsidRDefault="00013150" w:rsidP="00742482">
            <w:pPr>
              <w:jc w:val="cente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w:t>
            </w:r>
            <w:proofErr w:type="spellStart"/>
            <w:r w:rsidRPr="00F566BF">
              <w:rPr>
                <w:rFonts w:ascii="GHEA Grapalat" w:hAnsi="GHEA Grapalat" w:cs="Sylfaen"/>
                <w:sz w:val="20"/>
                <w:szCs w:val="20"/>
              </w:rPr>
              <w:t>ստորագրություն</w:t>
            </w:r>
            <w:proofErr w:type="spellEnd"/>
            <w:r w:rsidRPr="00F566BF">
              <w:rPr>
                <w:rFonts w:ascii="GHEA Grapalat" w:hAnsi="GHEA Grapalat" w:cs="Sylfaen"/>
                <w:sz w:val="20"/>
                <w:szCs w:val="20"/>
              </w:rPr>
              <w:t>/</w:t>
            </w:r>
          </w:p>
          <w:p w14:paraId="08CAD7C4" w14:textId="77777777" w:rsidR="00013150" w:rsidRPr="00F566BF" w:rsidRDefault="00013150" w:rsidP="00742482">
            <w:pPr>
              <w:jc w:val="right"/>
              <w:rPr>
                <w:rFonts w:ascii="GHEA Grapalat" w:hAnsi="GHEA Grapalat" w:cs="Arial"/>
                <w:sz w:val="20"/>
                <w:szCs w:val="20"/>
                <w:lang w:val="hy-AM"/>
              </w:rPr>
            </w:pPr>
          </w:p>
        </w:tc>
      </w:tr>
      <w:tr w:rsidR="00013150" w:rsidRPr="00F566BF" w14:paraId="53F3B33C" w14:textId="77777777" w:rsidTr="00742482">
        <w:trPr>
          <w:trHeight w:val="2194"/>
        </w:trPr>
        <w:tc>
          <w:tcPr>
            <w:tcW w:w="5616" w:type="dxa"/>
            <w:tcBorders>
              <w:top w:val="nil"/>
              <w:left w:val="single" w:sz="4" w:space="0" w:color="auto"/>
              <w:bottom w:val="single" w:sz="4" w:space="0" w:color="auto"/>
              <w:right w:val="single" w:sz="4" w:space="0" w:color="auto"/>
            </w:tcBorders>
            <w:noWrap/>
            <w:vAlign w:val="bottom"/>
          </w:tcPr>
          <w:p w14:paraId="48220901"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lastRenderedPageBreak/>
              <w:t>24.բ.                                                       Կ.Տ.</w:t>
            </w:r>
          </w:p>
          <w:p w14:paraId="5CC04DE4" w14:textId="77777777" w:rsidR="00013150" w:rsidRPr="00F566BF" w:rsidRDefault="00013150" w:rsidP="00742482">
            <w:pPr>
              <w:rPr>
                <w:rFonts w:ascii="GHEA Grapalat" w:hAnsi="GHEA Grapalat" w:cs="Sylfaen"/>
                <w:sz w:val="20"/>
                <w:szCs w:val="20"/>
              </w:rPr>
            </w:pPr>
          </w:p>
          <w:p w14:paraId="58791E8F" w14:textId="77777777" w:rsidR="00013150" w:rsidRPr="00F566BF" w:rsidRDefault="00013150" w:rsidP="00742482">
            <w:pPr>
              <w:rPr>
                <w:rFonts w:ascii="GHEA Grapalat" w:hAnsi="GHEA Grapalat" w:cs="Sylfaen"/>
                <w:sz w:val="20"/>
                <w:szCs w:val="20"/>
              </w:rPr>
            </w:pPr>
          </w:p>
          <w:p w14:paraId="39964205" w14:textId="77777777" w:rsidR="00013150" w:rsidRPr="00F566BF" w:rsidRDefault="00013150" w:rsidP="00742482">
            <w:pPr>
              <w:rPr>
                <w:rFonts w:ascii="GHEA Grapalat" w:hAnsi="GHEA Grapalat" w:cs="Sylfaen"/>
                <w:sz w:val="20"/>
                <w:szCs w:val="20"/>
              </w:rPr>
            </w:pPr>
            <w:r w:rsidRPr="00F566BF">
              <w:rPr>
                <w:rFonts w:ascii="GHEA Grapalat" w:hAnsi="GHEA Grapalat" w:cs="Tahoma"/>
                <w:color w:val="000000"/>
                <w:sz w:val="20"/>
                <w:szCs w:val="20"/>
              </w:rPr>
              <w:t xml:space="preserve"> </w:t>
            </w:r>
            <w:r w:rsidRPr="00F566BF">
              <w:rPr>
                <w:rFonts w:ascii="GHEA Grapalat" w:hAnsi="GHEA Grapalat" w:cs="Sylfaen"/>
                <w:sz w:val="20"/>
                <w:szCs w:val="20"/>
              </w:rPr>
              <w:t>2</w:t>
            </w:r>
            <w:r w:rsidRPr="00F566BF">
              <w:rPr>
                <w:rFonts w:ascii="GHEA Grapalat" w:hAnsi="GHEA Grapalat" w:cs="Sylfaen"/>
                <w:sz w:val="20"/>
                <w:szCs w:val="20"/>
                <w:lang w:val="hy-AM"/>
              </w:rPr>
              <w:t>4</w:t>
            </w:r>
            <w:r w:rsidRPr="00F566BF">
              <w:rPr>
                <w:rFonts w:ascii="GHEA Grapalat" w:hAnsi="GHEA Grapalat" w:cs="Sylfaen"/>
                <w:sz w:val="20"/>
                <w:szCs w:val="20"/>
              </w:rPr>
              <w:t>.</w:t>
            </w:r>
            <w:r w:rsidRPr="00F566BF">
              <w:rPr>
                <w:rFonts w:ascii="GHEA Grapalat" w:hAnsi="GHEA Grapalat" w:cs="Sylfaen"/>
                <w:sz w:val="20"/>
                <w:szCs w:val="20"/>
                <w:lang w:val="hy-AM"/>
              </w:rPr>
              <w:t>գ</w:t>
            </w:r>
            <w:r w:rsidRPr="00F566BF">
              <w:rPr>
                <w:rFonts w:ascii="GHEA Grapalat" w:hAnsi="GHEA Grapalat" w:cs="Tahoma"/>
                <w:color w:val="000000"/>
                <w:sz w:val="20"/>
                <w:szCs w:val="20"/>
              </w:rPr>
              <w:t xml:space="preserve">                                                 "___"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 xml:space="preserve">20___ </w:t>
            </w:r>
            <w:r w:rsidRPr="00F566BF">
              <w:rPr>
                <w:rFonts w:ascii="GHEA Grapalat" w:hAnsi="GHEA Grapalat" w:cs="Sylfaen"/>
                <w:color w:val="000000"/>
                <w:sz w:val="20"/>
                <w:szCs w:val="20"/>
              </w:rPr>
              <w:t>թ.</w:t>
            </w:r>
            <w:r w:rsidRPr="00F566BF">
              <w:rPr>
                <w:rFonts w:ascii="GHEA Grapalat" w:hAnsi="GHEA Grapalat" w:cs="Sylfaen"/>
                <w:sz w:val="20"/>
                <w:szCs w:val="20"/>
              </w:rPr>
              <w:t xml:space="preserve"> </w:t>
            </w:r>
          </w:p>
          <w:p w14:paraId="546F8D23" w14:textId="77777777" w:rsidR="00013150" w:rsidRPr="00F566BF" w:rsidRDefault="00013150" w:rsidP="00742482">
            <w:pPr>
              <w:rPr>
                <w:rFonts w:ascii="GHEA Grapalat" w:hAnsi="GHEA Grapalat" w:cs="Sylfaen"/>
                <w:sz w:val="20"/>
                <w:szCs w:val="20"/>
              </w:rPr>
            </w:pPr>
          </w:p>
          <w:p w14:paraId="568650F4"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
          <w:p w14:paraId="79DC874A" w14:textId="77777777" w:rsidR="00013150" w:rsidRPr="00F566BF" w:rsidRDefault="00013150" w:rsidP="0074248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C3F1C3E"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23.բ.                                                                 Կ.Տ.    </w:t>
            </w:r>
          </w:p>
          <w:p w14:paraId="3C2B41D4" w14:textId="77777777" w:rsidR="00013150" w:rsidRPr="00F566BF" w:rsidRDefault="00013150" w:rsidP="00742482">
            <w:pPr>
              <w:rPr>
                <w:rFonts w:ascii="GHEA Grapalat" w:hAnsi="GHEA Grapalat" w:cs="Sylfaen"/>
                <w:sz w:val="20"/>
                <w:szCs w:val="20"/>
              </w:rPr>
            </w:pPr>
          </w:p>
          <w:p w14:paraId="62892A8B" w14:textId="77777777" w:rsidR="00013150" w:rsidRPr="00F566BF" w:rsidRDefault="00013150" w:rsidP="00742482">
            <w:pPr>
              <w:rPr>
                <w:rFonts w:ascii="GHEA Grapalat" w:hAnsi="GHEA Grapalat" w:cs="Sylfaen"/>
                <w:sz w:val="20"/>
                <w:szCs w:val="20"/>
              </w:rPr>
            </w:pPr>
            <w:r w:rsidRPr="00F566BF">
              <w:rPr>
                <w:rFonts w:ascii="GHEA Grapalat" w:hAnsi="GHEA Grapalat" w:cs="Sylfaen"/>
                <w:sz w:val="20"/>
                <w:szCs w:val="20"/>
              </w:rPr>
              <w:t xml:space="preserve">                     </w:t>
            </w:r>
          </w:p>
          <w:p w14:paraId="4332101B" w14:textId="77777777" w:rsidR="00013150" w:rsidRPr="00F566BF" w:rsidRDefault="00013150" w:rsidP="00742482">
            <w:pPr>
              <w:rPr>
                <w:rFonts w:ascii="GHEA Grapalat" w:hAnsi="GHEA Grapalat" w:cs="Sylfaen"/>
                <w:color w:val="000000"/>
                <w:sz w:val="20"/>
                <w:szCs w:val="20"/>
              </w:rPr>
            </w:pPr>
            <w:r w:rsidRPr="00F566BF">
              <w:rPr>
                <w:rFonts w:ascii="GHEA Grapalat" w:hAnsi="GHEA Grapalat" w:cs="Sylfaen"/>
                <w:sz w:val="20"/>
                <w:szCs w:val="20"/>
              </w:rPr>
              <w:t>23.</w:t>
            </w:r>
            <w:proofErr w:type="gramStart"/>
            <w:r w:rsidRPr="00F566BF">
              <w:rPr>
                <w:rFonts w:ascii="GHEA Grapalat" w:hAnsi="GHEA Grapalat" w:cs="Sylfaen"/>
                <w:sz w:val="20"/>
                <w:szCs w:val="20"/>
                <w:lang w:val="hy-AM"/>
              </w:rPr>
              <w:t>գ</w:t>
            </w:r>
            <w:r w:rsidRPr="00F566BF">
              <w:rPr>
                <w:rFonts w:ascii="GHEA Grapalat" w:hAnsi="GHEA Grapalat" w:cs="Sylfaen"/>
                <w:sz w:val="20"/>
                <w:szCs w:val="20"/>
              </w:rPr>
              <w:t>.</w:t>
            </w:r>
            <w:proofErr w:type="spellStart"/>
            <w:r w:rsidRPr="00F566BF">
              <w:rPr>
                <w:rFonts w:ascii="GHEA Grapalat" w:hAnsi="GHEA Grapalat" w:cs="Sylfaen"/>
                <w:sz w:val="20"/>
                <w:szCs w:val="20"/>
              </w:rPr>
              <w:t>Կատարման</w:t>
            </w:r>
            <w:proofErr w:type="spellEnd"/>
            <w:proofErr w:type="gramEnd"/>
            <w:r w:rsidRPr="00F566BF">
              <w:rPr>
                <w:rFonts w:ascii="GHEA Grapalat" w:hAnsi="GHEA Grapalat" w:cs="Sylfaen"/>
                <w:sz w:val="20"/>
                <w:szCs w:val="20"/>
              </w:rPr>
              <w:t xml:space="preserve"> </w:t>
            </w:r>
            <w:proofErr w:type="spellStart"/>
            <w:r w:rsidRPr="00F566BF">
              <w:rPr>
                <w:rFonts w:ascii="GHEA Grapalat" w:hAnsi="GHEA Grapalat" w:cs="Sylfaen"/>
                <w:sz w:val="20"/>
                <w:szCs w:val="20"/>
              </w:rPr>
              <w:t>ամսաթիվը</w:t>
            </w:r>
            <w:proofErr w:type="spellEnd"/>
            <w:r w:rsidRPr="00F566BF">
              <w:rPr>
                <w:rFonts w:ascii="GHEA Grapalat" w:hAnsi="GHEA Grapalat" w:cs="Sylfaen"/>
                <w:sz w:val="20"/>
                <w:szCs w:val="20"/>
              </w:rPr>
              <w:t xml:space="preserve">`           </w:t>
            </w:r>
            <w:r w:rsidRPr="00F566BF">
              <w:rPr>
                <w:rFonts w:ascii="GHEA Grapalat" w:hAnsi="GHEA Grapalat" w:cs="Tahoma"/>
                <w:color w:val="000000"/>
                <w:sz w:val="20"/>
                <w:szCs w:val="20"/>
              </w:rPr>
              <w:t xml:space="preserve">"___" </w:t>
            </w:r>
            <w:r w:rsidRPr="00F566BF">
              <w:rPr>
                <w:rFonts w:ascii="GHEA Grapalat" w:hAnsi="GHEA Grapalat" w:cs="Sylfaen"/>
                <w:color w:val="000000"/>
                <w:sz w:val="20"/>
                <w:szCs w:val="20"/>
              </w:rPr>
              <w:t xml:space="preserve">___ </w:t>
            </w:r>
            <w:r w:rsidRPr="00F566BF">
              <w:rPr>
                <w:rFonts w:ascii="GHEA Grapalat" w:hAnsi="GHEA Grapalat" w:cs="Tahoma"/>
                <w:color w:val="000000"/>
                <w:sz w:val="20"/>
                <w:szCs w:val="20"/>
              </w:rPr>
              <w:t>20___</w:t>
            </w:r>
            <w:r w:rsidRPr="00F566BF">
              <w:rPr>
                <w:rFonts w:ascii="GHEA Grapalat" w:hAnsi="GHEA Grapalat" w:cs="Sylfaen"/>
                <w:color w:val="000000"/>
                <w:sz w:val="20"/>
                <w:szCs w:val="20"/>
              </w:rPr>
              <w:t>թ.</w:t>
            </w:r>
          </w:p>
          <w:p w14:paraId="72A0AE14" w14:textId="77777777" w:rsidR="00013150" w:rsidRPr="00F566BF" w:rsidRDefault="00013150" w:rsidP="00742482">
            <w:pPr>
              <w:rPr>
                <w:rFonts w:ascii="GHEA Grapalat" w:hAnsi="GHEA Grapalat" w:cs="Sylfaen"/>
                <w:color w:val="000000"/>
                <w:sz w:val="20"/>
                <w:szCs w:val="20"/>
              </w:rPr>
            </w:pPr>
          </w:p>
          <w:p w14:paraId="1943200B" w14:textId="77777777" w:rsidR="00013150" w:rsidRPr="00F566BF" w:rsidRDefault="00013150" w:rsidP="00742482">
            <w:pPr>
              <w:rPr>
                <w:rFonts w:ascii="GHEA Grapalat" w:hAnsi="GHEA Grapalat" w:cs="Sylfaen"/>
                <w:sz w:val="20"/>
                <w:szCs w:val="20"/>
              </w:rPr>
            </w:pPr>
          </w:p>
          <w:p w14:paraId="3F30F354" w14:textId="77777777" w:rsidR="00013150" w:rsidRPr="00F566BF" w:rsidRDefault="00013150" w:rsidP="00742482">
            <w:pPr>
              <w:jc w:val="right"/>
              <w:rPr>
                <w:rFonts w:ascii="GHEA Grapalat" w:hAnsi="GHEA Grapalat" w:cs="Arial"/>
                <w:sz w:val="20"/>
                <w:szCs w:val="20"/>
              </w:rPr>
            </w:pPr>
          </w:p>
        </w:tc>
      </w:tr>
    </w:tbl>
    <w:p w14:paraId="472FD6D8"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51F257"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CAAD3B"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6457B2"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D852866" w14:textId="77777777" w:rsidR="00013150" w:rsidRPr="00F566BF"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6B97B6" w14:textId="77777777" w:rsidR="00013150" w:rsidRPr="002D4DC4"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2D4DC4">
        <w:rPr>
          <w:rFonts w:ascii="GHEA Grapalat" w:hAnsi="GHEA Grapalat"/>
          <w:i/>
          <w:sz w:val="16"/>
          <w:lang w:val="hy-AM"/>
        </w:rPr>
        <w:t xml:space="preserve">* </w:t>
      </w:r>
      <w:r w:rsidRPr="00F566BF">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12A805F9" w14:textId="77777777" w:rsidR="00013150" w:rsidRPr="00F566BF" w:rsidRDefault="00013150" w:rsidP="00013150">
      <w:pPr>
        <w:jc w:val="center"/>
        <w:rPr>
          <w:rFonts w:ascii="GHEA Grapalat" w:hAnsi="GHEA Grapalat"/>
          <w:b/>
          <w:sz w:val="22"/>
          <w:szCs w:val="22"/>
          <w:lang w:val="nl-NL"/>
        </w:rPr>
      </w:pPr>
      <w:r w:rsidRPr="00F566BF">
        <w:rPr>
          <w:rFonts w:ascii="GHEA Grapalat" w:hAnsi="GHEA Grapalat"/>
          <w:b/>
          <w:lang w:val="hy-AM"/>
        </w:rPr>
        <w:br w:type="page"/>
      </w:r>
      <w:r w:rsidRPr="002D4DC4">
        <w:rPr>
          <w:rFonts w:ascii="GHEA Grapalat" w:hAnsi="GHEA Grapalat"/>
          <w:b/>
          <w:sz w:val="22"/>
          <w:szCs w:val="22"/>
          <w:lang w:val="hy-AM"/>
        </w:rPr>
        <w:lastRenderedPageBreak/>
        <w:t>Վճարման</w:t>
      </w:r>
      <w:r w:rsidRPr="00F566BF">
        <w:rPr>
          <w:rFonts w:ascii="GHEA Grapalat" w:hAnsi="GHEA Grapalat"/>
          <w:b/>
          <w:sz w:val="22"/>
          <w:szCs w:val="22"/>
          <w:lang w:val="nl-NL"/>
        </w:rPr>
        <w:t xml:space="preserve"> </w:t>
      </w:r>
      <w:r w:rsidRPr="002D4DC4">
        <w:rPr>
          <w:rFonts w:ascii="GHEA Grapalat" w:hAnsi="GHEA Grapalat"/>
          <w:b/>
          <w:sz w:val="22"/>
          <w:szCs w:val="22"/>
          <w:lang w:val="hy-AM"/>
        </w:rPr>
        <w:t>պահանջագրի</w:t>
      </w:r>
      <w:r w:rsidRPr="00F566BF">
        <w:rPr>
          <w:rFonts w:ascii="GHEA Grapalat" w:hAnsi="GHEA Grapalat"/>
          <w:b/>
          <w:sz w:val="22"/>
          <w:szCs w:val="22"/>
          <w:lang w:val="nl-NL"/>
        </w:rPr>
        <w:t xml:space="preserve"> </w:t>
      </w:r>
      <w:r w:rsidRPr="002D4DC4">
        <w:rPr>
          <w:rFonts w:ascii="GHEA Grapalat" w:hAnsi="GHEA Grapalat"/>
          <w:b/>
          <w:sz w:val="22"/>
          <w:szCs w:val="22"/>
          <w:lang w:val="hy-AM"/>
        </w:rPr>
        <w:t>պարտադիր</w:t>
      </w:r>
      <w:r w:rsidRPr="00F566BF">
        <w:rPr>
          <w:rFonts w:ascii="GHEA Grapalat" w:hAnsi="GHEA Grapalat"/>
          <w:b/>
          <w:sz w:val="22"/>
          <w:szCs w:val="22"/>
          <w:lang w:val="nl-NL"/>
        </w:rPr>
        <w:t xml:space="preserve"> </w:t>
      </w:r>
      <w:r w:rsidRPr="002D4DC4">
        <w:rPr>
          <w:rFonts w:ascii="GHEA Grapalat" w:hAnsi="GHEA Grapalat"/>
          <w:b/>
          <w:sz w:val="22"/>
          <w:szCs w:val="22"/>
          <w:lang w:val="hy-AM"/>
        </w:rPr>
        <w:t>վավերապայմանները</w:t>
      </w:r>
      <w:r w:rsidRPr="00F566BF">
        <w:rPr>
          <w:rFonts w:ascii="GHEA Grapalat" w:hAnsi="GHEA Grapalat"/>
          <w:b/>
          <w:sz w:val="22"/>
          <w:szCs w:val="22"/>
          <w:lang w:val="nl-NL"/>
        </w:rPr>
        <w:t xml:space="preserve"> </w:t>
      </w:r>
      <w:r w:rsidRPr="002D4DC4">
        <w:rPr>
          <w:rFonts w:ascii="GHEA Grapalat" w:hAnsi="GHEA Grapalat"/>
          <w:b/>
          <w:sz w:val="22"/>
          <w:szCs w:val="22"/>
          <w:lang w:val="hy-AM"/>
        </w:rPr>
        <w:t>և</w:t>
      </w:r>
      <w:r w:rsidRPr="00F566BF">
        <w:rPr>
          <w:rFonts w:ascii="GHEA Grapalat" w:hAnsi="GHEA Grapalat"/>
          <w:b/>
          <w:sz w:val="22"/>
          <w:szCs w:val="22"/>
          <w:lang w:val="nl-NL"/>
        </w:rPr>
        <w:t xml:space="preserve"> </w:t>
      </w:r>
      <w:r w:rsidRPr="002D4DC4">
        <w:rPr>
          <w:rFonts w:ascii="GHEA Grapalat" w:hAnsi="GHEA Grapalat"/>
          <w:b/>
          <w:sz w:val="22"/>
          <w:szCs w:val="22"/>
          <w:lang w:val="hy-AM"/>
        </w:rPr>
        <w:t>լրացման</w:t>
      </w:r>
      <w:r w:rsidRPr="00F566BF">
        <w:rPr>
          <w:rFonts w:ascii="GHEA Grapalat" w:hAnsi="GHEA Grapalat"/>
          <w:b/>
          <w:sz w:val="22"/>
          <w:szCs w:val="22"/>
          <w:lang w:val="nl-NL"/>
        </w:rPr>
        <w:t xml:space="preserve"> </w:t>
      </w:r>
      <w:r w:rsidRPr="00F566BF">
        <w:rPr>
          <w:rFonts w:ascii="GHEA Grapalat" w:hAnsi="GHEA Grapalat"/>
          <w:b/>
          <w:sz w:val="22"/>
          <w:szCs w:val="22"/>
          <w:lang w:val="hy-AM"/>
        </w:rPr>
        <w:t>ուղեցույց</w:t>
      </w:r>
      <w:r w:rsidRPr="002D4DC4">
        <w:rPr>
          <w:rFonts w:ascii="GHEA Grapalat" w:hAnsi="GHEA Grapalat"/>
          <w:b/>
          <w:sz w:val="22"/>
          <w:szCs w:val="22"/>
          <w:lang w:val="hy-AM"/>
        </w:rPr>
        <w:t>ը</w:t>
      </w:r>
    </w:p>
    <w:p w14:paraId="52F9E7AA" w14:textId="77777777" w:rsidR="00013150" w:rsidRPr="00F566BF" w:rsidRDefault="00013150" w:rsidP="0001315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13150" w:rsidRPr="00F566BF" w14:paraId="63A35035" w14:textId="77777777" w:rsidTr="00742482">
        <w:tc>
          <w:tcPr>
            <w:tcW w:w="720" w:type="dxa"/>
            <w:tcBorders>
              <w:top w:val="single" w:sz="4" w:space="0" w:color="auto"/>
              <w:left w:val="single" w:sz="4" w:space="0" w:color="auto"/>
              <w:bottom w:val="single" w:sz="4" w:space="0" w:color="auto"/>
              <w:right w:val="single" w:sz="4" w:space="0" w:color="auto"/>
            </w:tcBorders>
          </w:tcPr>
          <w:p w14:paraId="5839462A" w14:textId="77777777" w:rsidR="00013150" w:rsidRPr="00F566BF" w:rsidRDefault="00013150" w:rsidP="00742482">
            <w:pPr>
              <w:jc w:val="both"/>
              <w:rPr>
                <w:rFonts w:ascii="GHEA Grapalat" w:hAnsi="GHEA Grapalat"/>
                <w:sz w:val="20"/>
                <w:szCs w:val="20"/>
              </w:rPr>
            </w:pPr>
            <w:r w:rsidRPr="00F566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8459832"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&lt;&lt;</w:t>
            </w:r>
            <w:proofErr w:type="spellStart"/>
            <w:r w:rsidRPr="00F566BF">
              <w:rPr>
                <w:rFonts w:ascii="GHEA Grapalat" w:hAnsi="GHEA Grapalat"/>
                <w:b/>
                <w:sz w:val="20"/>
                <w:szCs w:val="20"/>
              </w:rPr>
              <w:t>Վճարման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պահանջագիր</w:t>
            </w:r>
            <w:proofErr w:type="spellEnd"/>
            <w:r w:rsidRPr="00F566BF">
              <w:rPr>
                <w:rFonts w:ascii="GHEA Grapalat" w:hAnsi="GHEA Grapalat"/>
                <w:b/>
                <w:sz w:val="20"/>
                <w:szCs w:val="20"/>
              </w:rPr>
              <w:t xml:space="preserve">&gt;&gt; </w:t>
            </w:r>
            <w:proofErr w:type="spellStart"/>
            <w:r w:rsidRPr="00F566BF">
              <w:rPr>
                <w:rFonts w:ascii="GHEA Grapalat" w:hAnsi="GHEA Grapalat"/>
                <w:b/>
                <w:sz w:val="20"/>
                <w:szCs w:val="20"/>
              </w:rPr>
              <w:t>փաստաթղթի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C6EF7" w14:textId="77777777" w:rsidR="00013150" w:rsidRPr="00F566BF" w:rsidRDefault="00013150" w:rsidP="00742482">
            <w:pPr>
              <w:jc w:val="center"/>
              <w:rPr>
                <w:rFonts w:ascii="GHEA Grapalat" w:hAnsi="GHEA Grapalat"/>
                <w:b/>
                <w:sz w:val="20"/>
                <w:szCs w:val="20"/>
              </w:rPr>
            </w:pPr>
            <w:proofErr w:type="spellStart"/>
            <w:r w:rsidRPr="00F566BF">
              <w:rPr>
                <w:rFonts w:ascii="GHEA Grapalat" w:hAnsi="GHEA Grapalat"/>
                <w:b/>
                <w:sz w:val="20"/>
                <w:szCs w:val="20"/>
              </w:rPr>
              <w:t>Նշված</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դաշտի</w:t>
            </w:r>
            <w:proofErr w:type="spellEnd"/>
            <w:r w:rsidRPr="00F566BF">
              <w:rPr>
                <w:rFonts w:ascii="GHEA Grapalat" w:hAnsi="GHEA Grapalat"/>
                <w:b/>
                <w:sz w:val="20"/>
                <w:szCs w:val="20"/>
              </w:rPr>
              <w:t>/</w:t>
            </w:r>
          </w:p>
          <w:p w14:paraId="5969A111" w14:textId="77777777" w:rsidR="00013150" w:rsidRPr="00F566BF" w:rsidRDefault="00013150" w:rsidP="00742482">
            <w:pPr>
              <w:jc w:val="center"/>
              <w:rPr>
                <w:rFonts w:ascii="GHEA Grapalat" w:hAnsi="GHEA Grapalat"/>
                <w:b/>
                <w:sz w:val="20"/>
                <w:szCs w:val="20"/>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առկայությունը</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454F0E0" w14:textId="77777777" w:rsidR="00013150" w:rsidRPr="00F566BF" w:rsidRDefault="00013150" w:rsidP="00742482">
            <w:pPr>
              <w:jc w:val="center"/>
              <w:rPr>
                <w:rFonts w:ascii="GHEA Grapalat" w:hAnsi="GHEA Grapalat"/>
                <w:b/>
                <w:sz w:val="20"/>
                <w:szCs w:val="20"/>
                <w:lang w:val="hy-AM"/>
              </w:rPr>
            </w:pPr>
            <w:proofErr w:type="spellStart"/>
            <w:r w:rsidRPr="00F566BF">
              <w:rPr>
                <w:rFonts w:ascii="GHEA Grapalat" w:hAnsi="GHEA Grapalat"/>
                <w:b/>
                <w:sz w:val="20"/>
                <w:szCs w:val="20"/>
              </w:rPr>
              <w:t>Վավերապայմանի</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լրացման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պահանջը</w:t>
            </w:r>
            <w:proofErr w:type="spellEnd"/>
            <w:r w:rsidRPr="00F566BF">
              <w:rPr>
                <w:rFonts w:ascii="GHEA Grapalat" w:hAnsi="GHEA Grapalat"/>
                <w:b/>
                <w:sz w:val="20"/>
                <w:szCs w:val="20"/>
                <w:lang w:val="hy-AM"/>
              </w:rPr>
              <w:t xml:space="preserve"> </w:t>
            </w:r>
          </w:p>
          <w:p w14:paraId="09A9AA34"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F344C9" w14:textId="77777777" w:rsidR="00013150" w:rsidRPr="00F566BF" w:rsidRDefault="00013150" w:rsidP="00742482">
            <w:pPr>
              <w:ind w:left="-588" w:firstLine="588"/>
              <w:jc w:val="center"/>
              <w:rPr>
                <w:rFonts w:ascii="GHEA Grapalat" w:hAnsi="GHEA Grapalat"/>
                <w:b/>
                <w:sz w:val="20"/>
                <w:szCs w:val="20"/>
              </w:rPr>
            </w:pPr>
            <w:proofErr w:type="spellStart"/>
            <w:r w:rsidRPr="00F566BF">
              <w:rPr>
                <w:rFonts w:ascii="GHEA Grapalat" w:hAnsi="GHEA Grapalat"/>
                <w:b/>
                <w:sz w:val="20"/>
                <w:szCs w:val="20"/>
              </w:rPr>
              <w:t>Վավերապայմանը</w:t>
            </w:r>
            <w:proofErr w:type="spellEnd"/>
          </w:p>
          <w:p w14:paraId="2BA2C031" w14:textId="77777777" w:rsidR="00013150" w:rsidRPr="00F566BF" w:rsidRDefault="00013150" w:rsidP="00742482">
            <w:pPr>
              <w:ind w:left="-588" w:firstLine="588"/>
              <w:jc w:val="center"/>
              <w:rPr>
                <w:rFonts w:ascii="GHEA Grapalat" w:hAnsi="GHEA Grapalat"/>
                <w:b/>
                <w:sz w:val="20"/>
                <w:szCs w:val="20"/>
              </w:rPr>
            </w:pPr>
            <w:proofErr w:type="spellStart"/>
            <w:r w:rsidRPr="00F566BF">
              <w:rPr>
                <w:rFonts w:ascii="GHEA Grapalat" w:hAnsi="GHEA Grapalat"/>
                <w:b/>
                <w:sz w:val="20"/>
                <w:szCs w:val="20"/>
              </w:rPr>
              <w:t>լրացնող</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կողմը</w:t>
            </w:r>
            <w:proofErr w:type="spellEnd"/>
            <w:r w:rsidRPr="00F566BF">
              <w:rPr>
                <w:rFonts w:ascii="GHEA Grapalat" w:hAnsi="GHEA Grapalat"/>
                <w:b/>
                <w:sz w:val="20"/>
                <w:szCs w:val="20"/>
              </w:rPr>
              <w:t xml:space="preserve">` </w:t>
            </w:r>
          </w:p>
          <w:p w14:paraId="1DB3E43B" w14:textId="77777777" w:rsidR="00013150" w:rsidRPr="00F566BF" w:rsidRDefault="00013150" w:rsidP="00742482">
            <w:pPr>
              <w:ind w:left="-588" w:firstLine="588"/>
              <w:jc w:val="center"/>
              <w:rPr>
                <w:rFonts w:ascii="GHEA Grapalat" w:hAnsi="GHEA Grapalat"/>
                <w:b/>
                <w:sz w:val="20"/>
                <w:szCs w:val="20"/>
              </w:rPr>
            </w:pPr>
            <w:proofErr w:type="spellStart"/>
            <w:r w:rsidRPr="00F566BF">
              <w:rPr>
                <w:rFonts w:ascii="GHEA Grapalat" w:hAnsi="GHEA Grapalat"/>
                <w:b/>
                <w:sz w:val="20"/>
                <w:szCs w:val="20"/>
              </w:rPr>
              <w:t>շահառուն</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կամ</w:t>
            </w:r>
            <w:proofErr w:type="spellEnd"/>
            <w:r w:rsidRPr="00F566BF">
              <w:rPr>
                <w:rFonts w:ascii="GHEA Grapalat" w:hAnsi="GHEA Grapalat"/>
                <w:b/>
                <w:sz w:val="20"/>
                <w:szCs w:val="20"/>
              </w:rPr>
              <w:t xml:space="preserve"> </w:t>
            </w:r>
            <w:proofErr w:type="spellStart"/>
            <w:r w:rsidRPr="00F566BF">
              <w:rPr>
                <w:rFonts w:ascii="GHEA Grapalat" w:hAnsi="GHEA Grapalat"/>
                <w:b/>
                <w:sz w:val="20"/>
                <w:szCs w:val="20"/>
              </w:rPr>
              <w:t>վճարողը</w:t>
            </w:r>
            <w:proofErr w:type="spellEnd"/>
          </w:p>
          <w:p w14:paraId="19476967" w14:textId="77777777" w:rsidR="00013150" w:rsidRPr="00F566BF" w:rsidRDefault="00013150" w:rsidP="00742482">
            <w:pPr>
              <w:ind w:left="-588" w:firstLine="588"/>
              <w:jc w:val="center"/>
              <w:rPr>
                <w:rFonts w:ascii="GHEA Grapalat" w:hAnsi="GHEA Grapalat"/>
                <w:b/>
                <w:sz w:val="20"/>
                <w:szCs w:val="20"/>
              </w:rPr>
            </w:pPr>
            <w:r w:rsidRPr="00F566BF">
              <w:rPr>
                <w:rFonts w:ascii="GHEA Grapalat" w:hAnsi="GHEA Grapalat"/>
                <w:b/>
                <w:sz w:val="20"/>
                <w:szCs w:val="20"/>
              </w:rPr>
              <w:t>(</w:t>
            </w:r>
            <w:r w:rsidRPr="00F566BF">
              <w:rPr>
                <w:rFonts w:ascii="GHEA Grapalat" w:hAnsi="GHEA Grapalat"/>
                <w:b/>
                <w:sz w:val="20"/>
                <w:szCs w:val="20"/>
                <w:lang w:val="hy-AM"/>
              </w:rPr>
              <w:t>գնումների գործընթացի հետ կապված</w:t>
            </w:r>
            <w:r w:rsidRPr="00F566BF">
              <w:rPr>
                <w:rFonts w:ascii="GHEA Grapalat" w:hAnsi="GHEA Grapalat"/>
                <w:b/>
                <w:sz w:val="20"/>
                <w:szCs w:val="20"/>
              </w:rPr>
              <w:t>)</w:t>
            </w:r>
          </w:p>
        </w:tc>
      </w:tr>
      <w:tr w:rsidR="00013150" w:rsidRPr="00F566BF" w14:paraId="45276ED4" w14:textId="77777777" w:rsidTr="00742482">
        <w:tc>
          <w:tcPr>
            <w:tcW w:w="720" w:type="dxa"/>
            <w:tcBorders>
              <w:top w:val="single" w:sz="4" w:space="0" w:color="auto"/>
              <w:left w:val="single" w:sz="4" w:space="0" w:color="auto"/>
              <w:bottom w:val="single" w:sz="4" w:space="0" w:color="auto"/>
              <w:right w:val="single" w:sz="4" w:space="0" w:color="auto"/>
            </w:tcBorders>
          </w:tcPr>
          <w:p w14:paraId="0B48FF83"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7EFA8B"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5E5194"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16C859C"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B4EB29F" w14:textId="77777777" w:rsidR="00013150" w:rsidRPr="00F566BF" w:rsidRDefault="00013150" w:rsidP="00742482">
            <w:pPr>
              <w:jc w:val="center"/>
              <w:rPr>
                <w:rFonts w:ascii="GHEA Grapalat" w:hAnsi="GHEA Grapalat"/>
                <w:b/>
                <w:sz w:val="20"/>
                <w:szCs w:val="20"/>
              </w:rPr>
            </w:pPr>
            <w:r w:rsidRPr="00F566BF">
              <w:rPr>
                <w:rFonts w:ascii="GHEA Grapalat" w:hAnsi="GHEA Grapalat"/>
                <w:b/>
                <w:sz w:val="20"/>
                <w:szCs w:val="20"/>
              </w:rPr>
              <w:t>5</w:t>
            </w:r>
          </w:p>
        </w:tc>
      </w:tr>
      <w:tr w:rsidR="00013150" w:rsidRPr="00F566BF" w14:paraId="7260A912" w14:textId="77777777" w:rsidTr="00742482">
        <w:tc>
          <w:tcPr>
            <w:tcW w:w="720" w:type="dxa"/>
            <w:tcBorders>
              <w:top w:val="single" w:sz="4" w:space="0" w:color="auto"/>
              <w:left w:val="single" w:sz="4" w:space="0" w:color="auto"/>
              <w:bottom w:val="single" w:sz="4" w:space="0" w:color="auto"/>
              <w:right w:val="single" w:sz="4" w:space="0" w:color="auto"/>
            </w:tcBorders>
          </w:tcPr>
          <w:p w14:paraId="14D3989B"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9220C4"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4FFCA5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2E60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E3F02F1"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Փաստաթղթի վրա նախապես լրացված է &lt;Վճարման պահանջագիր&gt;</w:t>
            </w:r>
          </w:p>
        </w:tc>
      </w:tr>
      <w:tr w:rsidR="00013150" w:rsidRPr="00F566BF" w14:paraId="014F66D9" w14:textId="77777777" w:rsidTr="00742482">
        <w:tc>
          <w:tcPr>
            <w:tcW w:w="720" w:type="dxa"/>
            <w:tcBorders>
              <w:top w:val="single" w:sz="4" w:space="0" w:color="auto"/>
              <w:left w:val="single" w:sz="4" w:space="0" w:color="auto"/>
              <w:bottom w:val="single" w:sz="4" w:space="0" w:color="auto"/>
              <w:right w:val="single" w:sz="4" w:space="0" w:color="auto"/>
            </w:tcBorders>
          </w:tcPr>
          <w:p w14:paraId="0143095C" w14:textId="77777777" w:rsidR="00013150" w:rsidRPr="00F566BF" w:rsidRDefault="00013150" w:rsidP="00742482">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3CABE9B" w14:textId="77777777" w:rsidR="00013150" w:rsidRPr="00F566BF" w:rsidRDefault="00013150" w:rsidP="00742482">
            <w:pPr>
              <w:jc w:val="both"/>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3FEEBE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AD70C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CBFA5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r>
      <w:tr w:rsidR="00013150" w:rsidRPr="00F566BF" w14:paraId="6C5D60E0" w14:textId="77777777" w:rsidTr="00742482">
        <w:tc>
          <w:tcPr>
            <w:tcW w:w="720" w:type="dxa"/>
            <w:tcBorders>
              <w:top w:val="single" w:sz="4" w:space="0" w:color="auto"/>
              <w:left w:val="single" w:sz="4" w:space="0" w:color="auto"/>
              <w:bottom w:val="single" w:sz="4" w:space="0" w:color="auto"/>
              <w:right w:val="single" w:sz="4" w:space="0" w:color="auto"/>
            </w:tcBorders>
          </w:tcPr>
          <w:p w14:paraId="5E294FBF" w14:textId="77777777" w:rsidR="00013150" w:rsidRPr="00F566BF"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1E54613" w14:textId="77777777" w:rsidR="00013150" w:rsidRPr="00F566BF" w:rsidRDefault="00013150" w:rsidP="00742482">
            <w:pPr>
              <w:jc w:val="both"/>
              <w:rPr>
                <w:rFonts w:ascii="GHEA Grapalat" w:hAnsi="GHEA Grapalat"/>
                <w:sz w:val="20"/>
                <w:szCs w:val="20"/>
              </w:rPr>
            </w:pP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3BE3D9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D98E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FEFC7F6" w14:textId="77777777" w:rsidR="00013150" w:rsidRPr="00F566BF" w:rsidRDefault="00013150" w:rsidP="0074248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D6ED60" w14:textId="77777777" w:rsidR="00013150" w:rsidRPr="00F566BF" w:rsidRDefault="00013150" w:rsidP="00742482">
            <w:pPr>
              <w:ind w:left="132" w:hanging="132"/>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օրը</w:t>
            </w:r>
            <w:proofErr w:type="spellEnd"/>
            <w:r w:rsidRPr="00F566BF">
              <w:rPr>
                <w:rFonts w:ascii="GHEA Grapalat" w:hAnsi="GHEA Grapalat"/>
                <w:sz w:val="20"/>
                <w:szCs w:val="20"/>
                <w:lang w:val="hy-AM"/>
              </w:rPr>
              <w:t xml:space="preserve">: </w:t>
            </w:r>
          </w:p>
        </w:tc>
      </w:tr>
      <w:tr w:rsidR="00013150" w:rsidRPr="00F566BF" w14:paraId="2E1196DE" w14:textId="77777777" w:rsidTr="00742482">
        <w:tc>
          <w:tcPr>
            <w:tcW w:w="720" w:type="dxa"/>
            <w:tcBorders>
              <w:top w:val="single" w:sz="4" w:space="0" w:color="auto"/>
              <w:left w:val="single" w:sz="4" w:space="0" w:color="auto"/>
              <w:bottom w:val="single" w:sz="4" w:space="0" w:color="auto"/>
              <w:right w:val="single" w:sz="4" w:space="0" w:color="auto"/>
            </w:tcBorders>
          </w:tcPr>
          <w:p w14:paraId="555A6BE2" w14:textId="77777777" w:rsidR="00013150" w:rsidRPr="00F566BF" w:rsidRDefault="00013150" w:rsidP="00742482">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8E99658" w14:textId="77777777" w:rsidR="00013150" w:rsidRPr="00F566BF" w:rsidRDefault="00013150" w:rsidP="00742482">
            <w:pPr>
              <w:jc w:val="both"/>
              <w:rPr>
                <w:rFonts w:ascii="GHEA Grapalat" w:hAnsi="GHEA Grapalat"/>
                <w:sz w:val="20"/>
                <w:szCs w:val="20"/>
              </w:rPr>
            </w:pPr>
            <w:r w:rsidRPr="00F566BF">
              <w:rPr>
                <w:rFonts w:ascii="GHEA Grapalat" w:hAnsi="GHEA Grapalat" w:cs="Sylfaen"/>
                <w:sz w:val="20"/>
                <w:szCs w:val="20"/>
                <w:lang w:val="hy-AM"/>
              </w:rPr>
              <w:t>Վճարողի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4396E4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7ADF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1AE9F4B0"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ազգանունը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կամ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իրավաբանական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r w:rsidRPr="00F566BF">
              <w:rPr>
                <w:rFonts w:ascii="GHEA Grapalat" w:hAnsi="GHEA Grapalat"/>
                <w:sz w:val="20"/>
                <w:szCs w:val="20"/>
              </w:rPr>
              <w:t>:</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C5CC581" w14:textId="77777777" w:rsidR="00013150" w:rsidRPr="00F566BF" w:rsidRDefault="00013150" w:rsidP="00742482">
            <w:pPr>
              <w:ind w:left="252" w:hanging="252"/>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18A7ECB9" w14:textId="77777777" w:rsidTr="00742482">
        <w:tc>
          <w:tcPr>
            <w:tcW w:w="720" w:type="dxa"/>
            <w:tcBorders>
              <w:top w:val="single" w:sz="4" w:space="0" w:color="auto"/>
              <w:left w:val="single" w:sz="4" w:space="0" w:color="auto"/>
              <w:bottom w:val="single" w:sz="4" w:space="0" w:color="auto"/>
              <w:right w:val="single" w:sz="4" w:space="0" w:color="auto"/>
            </w:tcBorders>
          </w:tcPr>
          <w:p w14:paraId="73D5948B"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3B086C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բանկը</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62FDB9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08BC8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B362EA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0B8AC07A" w14:textId="77777777" w:rsidTr="00742482">
        <w:tc>
          <w:tcPr>
            <w:tcW w:w="720" w:type="dxa"/>
            <w:tcBorders>
              <w:top w:val="single" w:sz="4" w:space="0" w:color="auto"/>
              <w:left w:val="single" w:sz="4" w:space="0" w:color="auto"/>
              <w:bottom w:val="single" w:sz="4" w:space="0" w:color="auto"/>
              <w:right w:val="single" w:sz="4" w:space="0" w:color="auto"/>
            </w:tcBorders>
          </w:tcPr>
          <w:p w14:paraId="7D313006"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30C469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8FC3A8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F72E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BC760B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կազմակերպությունում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գանձվի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AD6BFD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3D61BFA3" w14:textId="77777777" w:rsidTr="00742482">
        <w:tc>
          <w:tcPr>
            <w:tcW w:w="720" w:type="dxa"/>
            <w:tcBorders>
              <w:top w:val="single" w:sz="4" w:space="0" w:color="auto"/>
              <w:left w:val="single" w:sz="4" w:space="0" w:color="auto"/>
              <w:bottom w:val="single" w:sz="4" w:space="0" w:color="auto"/>
              <w:right w:val="single" w:sz="4" w:space="0" w:color="auto"/>
            </w:tcBorders>
          </w:tcPr>
          <w:p w14:paraId="6506B739"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AFFAA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3060B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FB2A3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B8F62D0"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6CE8F7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2AFFB944" w14:textId="77777777" w:rsidTr="00742482">
        <w:tc>
          <w:tcPr>
            <w:tcW w:w="720" w:type="dxa"/>
            <w:tcBorders>
              <w:top w:val="single" w:sz="4" w:space="0" w:color="auto"/>
              <w:left w:val="single" w:sz="4" w:space="0" w:color="auto"/>
              <w:bottom w:val="single" w:sz="4" w:space="0" w:color="auto"/>
              <w:right w:val="single" w:sz="4" w:space="0" w:color="auto"/>
            </w:tcBorders>
          </w:tcPr>
          <w:p w14:paraId="6A01A508"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C25156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5B3B13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9A1804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33C3686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ֆիզիկական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A89293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0D9E56BE" w14:textId="77777777" w:rsidTr="00742482">
        <w:tc>
          <w:tcPr>
            <w:tcW w:w="720" w:type="dxa"/>
            <w:tcBorders>
              <w:top w:val="single" w:sz="4" w:space="0" w:color="auto"/>
              <w:left w:val="single" w:sz="4" w:space="0" w:color="auto"/>
              <w:bottom w:val="single" w:sz="4" w:space="0" w:color="auto"/>
              <w:right w:val="single" w:sz="4" w:space="0" w:color="auto"/>
            </w:tcBorders>
          </w:tcPr>
          <w:p w14:paraId="2F7330B5"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12062C6" w14:textId="77777777" w:rsidR="00013150" w:rsidRPr="00F566BF" w:rsidRDefault="00013150" w:rsidP="00742482">
            <w:pPr>
              <w:jc w:val="center"/>
              <w:rPr>
                <w:rFonts w:ascii="GHEA Grapalat" w:hAnsi="GHEA Grapalat"/>
                <w:sz w:val="20"/>
                <w:szCs w:val="20"/>
              </w:rPr>
            </w:pPr>
            <w:proofErr w:type="spellStart"/>
            <w:proofErr w:type="gramStart"/>
            <w:r w:rsidRPr="00F566BF">
              <w:rPr>
                <w:rFonts w:ascii="GHEA Grapalat" w:hAnsi="GHEA Grapalat"/>
                <w:sz w:val="20"/>
                <w:szCs w:val="20"/>
              </w:rPr>
              <w:t>շահառու</w:t>
            </w:r>
            <w:proofErr w:type="spellEnd"/>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27A29A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9D093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5A7868F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անձի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ստացողի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նաև</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այլ</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ըստ</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8609E1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1F5494A5" w14:textId="77777777" w:rsidTr="00742482">
        <w:tc>
          <w:tcPr>
            <w:tcW w:w="720" w:type="dxa"/>
            <w:tcBorders>
              <w:top w:val="single" w:sz="4" w:space="0" w:color="auto"/>
              <w:left w:val="single" w:sz="4" w:space="0" w:color="auto"/>
              <w:bottom w:val="single" w:sz="4" w:space="0" w:color="auto"/>
              <w:right w:val="single" w:sz="4" w:space="0" w:color="auto"/>
            </w:tcBorders>
          </w:tcPr>
          <w:p w14:paraId="0E725DD7"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486B80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w:t>
            </w:r>
            <w:r w:rsidRPr="00F566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F4EC3D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BC5DD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46893D7"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rPr>
              <w:t xml:space="preserve"> (</w:t>
            </w:r>
            <w:r w:rsidRPr="00F566BF">
              <w:rPr>
                <w:rFonts w:ascii="GHEA Grapalat" w:hAnsi="GHEA Grapalat" w:cs="Sylfaen"/>
                <w:sz w:val="20"/>
                <w:szCs w:val="20"/>
                <w:lang w:val="hy-AM"/>
              </w:rPr>
              <w:t>գնումների հետ կապված գործընթացում չի լրացվում</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FC6251"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lang w:val="ru-RU"/>
              </w:rPr>
              <w:t>(</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013150" w:rsidRPr="00F566BF" w14:paraId="3AFCA7C5" w14:textId="77777777" w:rsidTr="00742482">
        <w:tc>
          <w:tcPr>
            <w:tcW w:w="720" w:type="dxa"/>
            <w:tcBorders>
              <w:top w:val="single" w:sz="4" w:space="0" w:color="auto"/>
              <w:left w:val="single" w:sz="4" w:space="0" w:color="auto"/>
              <w:bottom w:val="single" w:sz="4" w:space="0" w:color="auto"/>
              <w:right w:val="single" w:sz="4" w:space="0" w:color="auto"/>
            </w:tcBorders>
          </w:tcPr>
          <w:p w14:paraId="0AD741E8"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F080B1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29E58D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C2B760"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2C01A92E"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Հայաստանի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Հանրապետության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նորմատիվ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իրավական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ակտերով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դեպքերում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երբ</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հանդիսանում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հաշվառված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հարկատու</w:t>
            </w:r>
            <w:proofErr w:type="spellEnd"/>
            <w:r w:rsidRPr="00F566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6C4123E"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1F5A91BD" w14:textId="77777777" w:rsidTr="00742482">
        <w:tc>
          <w:tcPr>
            <w:tcW w:w="720" w:type="dxa"/>
            <w:tcBorders>
              <w:top w:val="single" w:sz="4" w:space="0" w:color="auto"/>
              <w:left w:val="single" w:sz="4" w:space="0" w:color="auto"/>
              <w:bottom w:val="single" w:sz="4" w:space="0" w:color="auto"/>
              <w:right w:val="single" w:sz="4" w:space="0" w:color="auto"/>
            </w:tcBorders>
          </w:tcPr>
          <w:p w14:paraId="09BD02D7"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322B68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անվանումը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C0B99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9C0B2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664AD5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4D4581D4" w14:textId="77777777" w:rsidTr="00742482">
        <w:tc>
          <w:tcPr>
            <w:tcW w:w="720" w:type="dxa"/>
            <w:tcBorders>
              <w:top w:val="single" w:sz="4" w:space="0" w:color="auto"/>
              <w:left w:val="single" w:sz="4" w:space="0" w:color="auto"/>
              <w:bottom w:val="single" w:sz="4" w:space="0" w:color="auto"/>
              <w:right w:val="single" w:sz="4" w:space="0" w:color="auto"/>
            </w:tcBorders>
          </w:tcPr>
          <w:p w14:paraId="7095BCCD"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B78E6B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837665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5D5D4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8D193C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այն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բանկային</w:t>
            </w:r>
            <w:proofErr w:type="spellEnd"/>
            <w:r w:rsidRPr="00F566BF">
              <w:rPr>
                <w:rFonts w:ascii="GHEA Grapalat" w:hAnsi="GHEA Grapalat"/>
                <w:sz w:val="20"/>
                <w:szCs w:val="20"/>
              </w:rPr>
              <w:t xml:space="preserve"> (</w:t>
            </w:r>
            <w:r w:rsidRPr="00F566BF">
              <w:rPr>
                <w:rFonts w:ascii="GHEA Grapalat" w:hAnsi="GHEA Grapalat"/>
                <w:sz w:val="20"/>
                <w:szCs w:val="20"/>
                <w:lang w:val="hy-AM"/>
              </w:rPr>
              <w:t>գանձապետական</w:t>
            </w:r>
            <w:r w:rsidRPr="00F566BF">
              <w:rPr>
                <w:rFonts w:ascii="GHEA Grapalat" w:hAnsi="GHEA Grapalat"/>
                <w:sz w:val="20"/>
                <w:szCs w:val="20"/>
              </w:rPr>
              <w:t xml:space="preserve">) </w:t>
            </w:r>
            <w:proofErr w:type="spellStart"/>
            <w:r w:rsidRPr="00F566BF">
              <w:rPr>
                <w:rFonts w:ascii="GHEA Grapalat" w:hAnsi="GHEA Grapalat"/>
                <w:sz w:val="20"/>
                <w:szCs w:val="20"/>
              </w:rPr>
              <w:t>հաշվի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փոխանցվեն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1E879E"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նախապես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հրավերով</w:t>
            </w:r>
            <w:proofErr w:type="spellEnd"/>
          </w:p>
        </w:tc>
      </w:tr>
      <w:tr w:rsidR="00013150" w:rsidRPr="00F566BF" w14:paraId="631EBFFC" w14:textId="77777777" w:rsidTr="00742482">
        <w:tc>
          <w:tcPr>
            <w:tcW w:w="720" w:type="dxa"/>
            <w:tcBorders>
              <w:top w:val="single" w:sz="4" w:space="0" w:color="auto"/>
              <w:left w:val="single" w:sz="4" w:space="0" w:color="auto"/>
              <w:bottom w:val="single" w:sz="4" w:space="0" w:color="auto"/>
              <w:right w:val="single" w:sz="4" w:space="0" w:color="auto"/>
            </w:tcBorders>
          </w:tcPr>
          <w:p w14:paraId="7E927C27"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4B1D1B6"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գումարը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թվերով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C7228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84BF6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4DB0BAB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ենթակա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FF91EC9"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tc>
      </w:tr>
      <w:tr w:rsidR="00013150" w:rsidRPr="00F34C44" w14:paraId="5F040D22" w14:textId="77777777" w:rsidTr="00742482">
        <w:tc>
          <w:tcPr>
            <w:tcW w:w="720" w:type="dxa"/>
            <w:tcBorders>
              <w:top w:val="single" w:sz="4" w:space="0" w:color="auto"/>
              <w:left w:val="single" w:sz="4" w:space="0" w:color="auto"/>
              <w:bottom w:val="single" w:sz="4" w:space="0" w:color="auto"/>
              <w:right w:val="single" w:sz="4" w:space="0" w:color="auto"/>
            </w:tcBorders>
          </w:tcPr>
          <w:p w14:paraId="2DB824E1"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C6B88A9"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Ակցեպտավորված գումարը՝  (թվերով</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և</w:t>
            </w:r>
            <w:r w:rsidRPr="00F566BF">
              <w:rPr>
                <w:rFonts w:ascii="GHEA Grapalat" w:hAnsi="GHEA Grapalat" w:cs="Arial"/>
                <w:sz w:val="20"/>
                <w:szCs w:val="20"/>
                <w:lang w:val="hy-AM"/>
              </w:rPr>
              <w:t xml:space="preserve"> </w:t>
            </w:r>
            <w:r w:rsidRPr="00F566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466625C"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2848"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ոչ պարտադիր</w:t>
            </w:r>
          </w:p>
          <w:p w14:paraId="1D8E293A"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1D04C17"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(չի լրացվում եւ չի կիրառվում)</w:t>
            </w:r>
          </w:p>
        </w:tc>
      </w:tr>
      <w:tr w:rsidR="00013150" w:rsidRPr="00F566BF" w14:paraId="20CD6147" w14:textId="77777777" w:rsidTr="00742482">
        <w:tc>
          <w:tcPr>
            <w:tcW w:w="720" w:type="dxa"/>
            <w:tcBorders>
              <w:top w:val="single" w:sz="4" w:space="0" w:color="auto"/>
              <w:left w:val="single" w:sz="4" w:space="0" w:color="auto"/>
              <w:bottom w:val="single" w:sz="4" w:space="0" w:color="auto"/>
              <w:right w:val="single" w:sz="4" w:space="0" w:color="auto"/>
            </w:tcBorders>
          </w:tcPr>
          <w:p w14:paraId="3978B814"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73AB23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արժույթը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բառերով</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կոդով</w:t>
            </w:r>
            <w:proofErr w:type="spellEnd"/>
            <w:r w:rsidRPr="00F566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D4488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FBE6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697C2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34C44" w14:paraId="694DC36F" w14:textId="77777777" w:rsidTr="00742482">
        <w:tc>
          <w:tcPr>
            <w:tcW w:w="720" w:type="dxa"/>
            <w:tcBorders>
              <w:top w:val="single" w:sz="4" w:space="0" w:color="auto"/>
              <w:left w:val="single" w:sz="4" w:space="0" w:color="auto"/>
              <w:bottom w:val="single" w:sz="4" w:space="0" w:color="auto"/>
              <w:right w:val="single" w:sz="4" w:space="0" w:color="auto"/>
            </w:tcBorders>
          </w:tcPr>
          <w:p w14:paraId="0219AA9A"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DB2863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գործարքի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4D32B7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377C61"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լրացվում է </w:t>
            </w:r>
            <w:r w:rsidRPr="00F566BF">
              <w:rPr>
                <w:rFonts w:ascii="GHEA Grapalat" w:hAnsi="GHEA Grapalat"/>
                <w:sz w:val="20"/>
                <w:szCs w:val="20"/>
              </w:rPr>
              <w:t>«</w:t>
            </w:r>
            <w:r w:rsidRPr="00F566BF">
              <w:rPr>
                <w:rFonts w:ascii="GHEA Grapalat" w:hAnsi="GHEA Grapalat"/>
                <w:sz w:val="20"/>
                <w:szCs w:val="20"/>
                <w:lang w:val="hy-AM"/>
              </w:rPr>
              <w:t>պայմանագրի կատարման ապահովման համար</w:t>
            </w:r>
            <w:r w:rsidRPr="00F566BF">
              <w:rPr>
                <w:rFonts w:ascii="GHEA Grapalat" w:hAnsi="GHEA Grapalat"/>
                <w:sz w:val="20"/>
                <w:szCs w:val="20"/>
              </w:rPr>
              <w:t>»</w:t>
            </w:r>
            <w:r w:rsidRPr="00F566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FAB4A49"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նախապես լրացվում է շահառուի կողմից` հրավերով</w:t>
            </w:r>
          </w:p>
        </w:tc>
      </w:tr>
      <w:tr w:rsidR="00013150" w:rsidRPr="00F566BF" w14:paraId="2CBCD1A1" w14:textId="77777777" w:rsidTr="00742482">
        <w:tc>
          <w:tcPr>
            <w:tcW w:w="720" w:type="dxa"/>
            <w:tcBorders>
              <w:top w:val="single" w:sz="4" w:space="0" w:color="auto"/>
              <w:left w:val="single" w:sz="4" w:space="0" w:color="auto"/>
              <w:bottom w:val="single" w:sz="4" w:space="0" w:color="auto"/>
              <w:right w:val="single" w:sz="4" w:space="0" w:color="auto"/>
            </w:tcBorders>
          </w:tcPr>
          <w:p w14:paraId="674F6F56"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D6F134D"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94461B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6677B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090C4C9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գումարի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գանձման</w:t>
            </w:r>
            <w:proofErr w:type="spellEnd"/>
            <w:r w:rsidRPr="00F566BF">
              <w:rPr>
                <w:rFonts w:ascii="GHEA Grapalat" w:hAnsi="GHEA Grapalat"/>
                <w:sz w:val="20"/>
                <w:szCs w:val="20"/>
              </w:rPr>
              <w:t xml:space="preserve"> և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տվյալները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վրա</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ներկայացնում</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բանկին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հիմք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հանդիսացող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պայմանագրի</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համարը</w:t>
            </w:r>
            <w:proofErr w:type="spellEnd"/>
            <w:r w:rsidRPr="00F566BF">
              <w:rPr>
                <w:rFonts w:ascii="GHEA Grapalat" w:hAnsi="GHEA Grapalat"/>
                <w:sz w:val="20"/>
                <w:szCs w:val="20"/>
                <w:lang w:val="hy-AM"/>
              </w:rPr>
              <w:t>,</w:t>
            </w:r>
            <w:r w:rsidRPr="00F566BF">
              <w:rPr>
                <w:rFonts w:ascii="GHEA Grapalat" w:hAnsi="GHEA Grapalat" w:cs="Arial"/>
                <w:sz w:val="20"/>
                <w:szCs w:val="20"/>
                <w:lang w:val="hy-AM"/>
              </w:rPr>
              <w:t xml:space="preserve"> </w:t>
            </w:r>
            <w:r w:rsidRPr="00F566BF">
              <w:rPr>
                <w:rFonts w:ascii="GHEA Grapalat" w:hAnsi="GHEA Grapalat"/>
                <w:sz w:val="20"/>
                <w:szCs w:val="20"/>
              </w:rPr>
              <w:t xml:space="preserve"> </w:t>
            </w:r>
            <w:proofErr w:type="spellStart"/>
            <w:r w:rsidRPr="00F566BF">
              <w:rPr>
                <w:rFonts w:ascii="GHEA Grapalat" w:hAnsi="GHEA Grapalat"/>
                <w:sz w:val="20"/>
                <w:szCs w:val="20"/>
              </w:rPr>
              <w:t>գնման</w:t>
            </w:r>
            <w:proofErr w:type="spellEnd"/>
            <w:proofErr w:type="gramEnd"/>
            <w:r w:rsidRPr="00F566BF">
              <w:rPr>
                <w:rFonts w:ascii="GHEA Grapalat" w:hAnsi="GHEA Grapalat"/>
                <w:sz w:val="20"/>
                <w:szCs w:val="20"/>
              </w:rPr>
              <w:t xml:space="preserve"> </w:t>
            </w:r>
            <w:proofErr w:type="spellStart"/>
            <w:r w:rsidRPr="00F566BF">
              <w:rPr>
                <w:rFonts w:ascii="GHEA Grapalat" w:hAnsi="GHEA Grapalat"/>
                <w:sz w:val="20"/>
                <w:szCs w:val="20"/>
              </w:rPr>
              <w:t>ընթացակարգի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ծածկագիրը</w:t>
            </w:r>
            <w:proofErr w:type="spellEnd"/>
            <w:r w:rsidRPr="00F566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E3799A"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lastRenderedPageBreak/>
              <w:t>լրացվում</w:t>
            </w:r>
            <w:proofErr w:type="spellEnd"/>
            <w:r w:rsidRPr="00F566BF">
              <w:rPr>
                <w:rFonts w:ascii="GHEA Grapalat" w:hAnsi="GHEA Grapalat"/>
                <w:sz w:val="20"/>
                <w:szCs w:val="20"/>
              </w:rPr>
              <w:t xml:space="preserve"> է </w:t>
            </w:r>
            <w:r w:rsidRPr="00F566BF">
              <w:rPr>
                <w:rFonts w:ascii="GHEA Grapalat" w:hAnsi="GHEA Grapalat"/>
                <w:sz w:val="20"/>
                <w:szCs w:val="20"/>
                <w:lang w:val="hy-AM"/>
              </w:rPr>
              <w:t>շահառու</w:t>
            </w:r>
            <w:r w:rsidRPr="00F566BF">
              <w:rPr>
                <w:rFonts w:ascii="GHEA Grapalat" w:hAnsi="GHEA Grapalat"/>
                <w:sz w:val="20"/>
                <w:szCs w:val="20"/>
              </w:rPr>
              <w:t xml:space="preserve">ի </w:t>
            </w:r>
            <w:proofErr w:type="spellStart"/>
            <w:r w:rsidRPr="00F566BF">
              <w:rPr>
                <w:rFonts w:ascii="GHEA Grapalat" w:hAnsi="GHEA Grapalat"/>
                <w:sz w:val="20"/>
                <w:szCs w:val="20"/>
              </w:rPr>
              <w:t>կողմից</w:t>
            </w:r>
            <w:proofErr w:type="spellEnd"/>
          </w:p>
        </w:tc>
      </w:tr>
      <w:tr w:rsidR="00013150" w:rsidRPr="00F34C44" w14:paraId="53F66D21" w14:textId="77777777" w:rsidTr="00742482">
        <w:tc>
          <w:tcPr>
            <w:tcW w:w="720" w:type="dxa"/>
            <w:tcBorders>
              <w:top w:val="single" w:sz="4" w:space="0" w:color="auto"/>
              <w:left w:val="single" w:sz="4" w:space="0" w:color="auto"/>
              <w:bottom w:val="single" w:sz="4" w:space="0" w:color="auto"/>
              <w:right w:val="single" w:sz="4" w:space="0" w:color="auto"/>
            </w:tcBorders>
          </w:tcPr>
          <w:p w14:paraId="62C2C84E" w14:textId="77777777" w:rsidR="00013150" w:rsidRPr="00F566BF" w:rsidDel="0010680B" w:rsidRDefault="00013150" w:rsidP="00742482">
            <w:pPr>
              <w:jc w:val="center"/>
              <w:rPr>
                <w:rFonts w:ascii="GHEA Grapalat" w:hAnsi="GHEA Grapalat"/>
                <w:sz w:val="20"/>
                <w:szCs w:val="20"/>
                <w:lang w:val="hy-AM"/>
              </w:rPr>
            </w:pPr>
            <w:r w:rsidRPr="00F566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58B48BA" w14:textId="77777777" w:rsidR="00013150" w:rsidRPr="00F566BF" w:rsidRDefault="00013150" w:rsidP="00742482">
            <w:pPr>
              <w:jc w:val="center"/>
              <w:rPr>
                <w:rFonts w:ascii="GHEA Grapalat" w:hAnsi="GHEA Grapalat"/>
                <w:sz w:val="20"/>
                <w:szCs w:val="20"/>
              </w:rPr>
            </w:pPr>
            <w:r w:rsidRPr="00F566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1F31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87AC4C" w14:textId="77777777" w:rsidR="00013150" w:rsidRPr="00F566BF" w:rsidRDefault="00013150" w:rsidP="00742482">
            <w:pPr>
              <w:jc w:val="center"/>
              <w:rPr>
                <w:rFonts w:ascii="GHEA Grapalat" w:hAnsi="GHEA Grapalat" w:cs="Sylfaen"/>
                <w:sz w:val="20"/>
                <w:szCs w:val="20"/>
                <w:lang w:val="hy-AM"/>
              </w:rPr>
            </w:pPr>
            <w:proofErr w:type="spellStart"/>
            <w:r w:rsidRPr="00F566BF">
              <w:rPr>
                <w:rFonts w:ascii="GHEA Grapalat" w:hAnsi="GHEA Grapalat"/>
                <w:sz w:val="20"/>
                <w:szCs w:val="20"/>
              </w:rPr>
              <w:t>պարտադիր</w:t>
            </w:r>
            <w:proofErr w:type="spellEnd"/>
            <w:r w:rsidRPr="00F566BF">
              <w:rPr>
                <w:rFonts w:ascii="GHEA Grapalat" w:hAnsi="GHEA Grapalat" w:cs="Sylfaen"/>
                <w:sz w:val="20"/>
                <w:szCs w:val="20"/>
                <w:lang w:val="hy-AM"/>
              </w:rPr>
              <w:t xml:space="preserve"> </w:t>
            </w:r>
          </w:p>
          <w:p w14:paraId="68E9AB82" w14:textId="77777777" w:rsidR="00013150" w:rsidRPr="00F566BF" w:rsidRDefault="00013150" w:rsidP="00742482">
            <w:pPr>
              <w:jc w:val="center"/>
              <w:rPr>
                <w:rFonts w:ascii="GHEA Grapalat" w:hAnsi="GHEA Grapalat" w:cs="Sylfaen"/>
                <w:sz w:val="20"/>
                <w:szCs w:val="20"/>
                <w:lang w:val="hy-AM"/>
              </w:rPr>
            </w:pPr>
            <w:r w:rsidRPr="00F566BF">
              <w:rPr>
                <w:rFonts w:ascii="GHEA Grapalat" w:hAnsi="GHEA Grapalat" w:cs="Sylfaen"/>
                <w:sz w:val="20"/>
                <w:szCs w:val="20"/>
                <w:lang w:val="hy-AM"/>
              </w:rPr>
              <w:t xml:space="preserve">լրացվում է &lt;ակցեպտավորված վճարում&gt; բառերը, </w:t>
            </w:r>
          </w:p>
          <w:p w14:paraId="67659A80"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E51F81"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 xml:space="preserve">նախապես լրացվում է շահառուի կողմից </w:t>
            </w:r>
          </w:p>
        </w:tc>
      </w:tr>
      <w:tr w:rsidR="00013150" w:rsidRPr="00F566BF" w14:paraId="316964F6" w14:textId="77777777" w:rsidTr="00742482">
        <w:tc>
          <w:tcPr>
            <w:tcW w:w="720" w:type="dxa"/>
            <w:tcBorders>
              <w:top w:val="single" w:sz="4" w:space="0" w:color="auto"/>
              <w:left w:val="single" w:sz="4" w:space="0" w:color="auto"/>
              <w:bottom w:val="single" w:sz="4" w:space="0" w:color="auto"/>
              <w:right w:val="single" w:sz="4" w:space="0" w:color="auto"/>
            </w:tcBorders>
          </w:tcPr>
          <w:p w14:paraId="2FC57FF4"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6CA7BD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առդիր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0FEF7B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0733D2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4FFD775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ներկայացված</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փաստաթղթերի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էջերի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քանակը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որոնք</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պետք</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տրամադրվեն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lang w:val="hy-AM"/>
              </w:rPr>
              <w:t xml:space="preserve"> </w:t>
            </w:r>
            <w:r w:rsidRPr="00F566BF">
              <w:rPr>
                <w:rFonts w:ascii="GHEA Grapalat" w:hAnsi="GHEA Grapalat"/>
                <w:sz w:val="20"/>
                <w:szCs w:val="20"/>
              </w:rPr>
              <w:t>(</w:t>
            </w:r>
            <w:r w:rsidRPr="00F566BF">
              <w:rPr>
                <w:rFonts w:ascii="GHEA Grapalat" w:hAnsi="GHEA Grapalat"/>
                <w:sz w:val="20"/>
                <w:szCs w:val="20"/>
                <w:lang w:val="hy-AM"/>
              </w:rPr>
              <w:t>վճարողի բանկին</w:t>
            </w:r>
            <w:r w:rsidRPr="00F566BF">
              <w:rPr>
                <w:rFonts w:ascii="GHEA Grapalat" w:hAnsi="GHEA Grapalat"/>
                <w:sz w:val="20"/>
                <w:szCs w:val="20"/>
              </w:rPr>
              <w:t>)</w:t>
            </w:r>
          </w:p>
          <w:p w14:paraId="49D89967"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Եթ ե լրացվել է &lt;</w:t>
            </w:r>
            <w:r w:rsidRPr="00F566BF">
              <w:rPr>
                <w:rFonts w:ascii="GHEA Grapalat" w:hAnsi="GHEA Grapalat" w:cs="Sylfaen"/>
                <w:sz w:val="20"/>
                <w:szCs w:val="20"/>
                <w:lang w:val="hy-AM"/>
              </w:rPr>
              <w:t>Վճարման կատարման հիմքեր&gt; դաշտը ապա այս տվյալը պարտադիր լրացվում է</w:t>
            </w:r>
            <w:r w:rsidRPr="00F566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81D8D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lang w:val="hy-AM"/>
              </w:rPr>
              <w:t xml:space="preserve"> </w:t>
            </w:r>
            <w:proofErr w:type="spellStart"/>
            <w:r w:rsidRPr="00F566BF">
              <w:rPr>
                <w:rFonts w:ascii="GHEA Grapalat" w:hAnsi="GHEA Grapalat"/>
                <w:sz w:val="20"/>
                <w:szCs w:val="20"/>
              </w:rPr>
              <w:t>կողմից</w:t>
            </w:r>
            <w:proofErr w:type="spellEnd"/>
          </w:p>
        </w:tc>
      </w:tr>
      <w:tr w:rsidR="00013150" w:rsidRPr="00F34C44" w14:paraId="587399C9" w14:textId="77777777" w:rsidTr="00742482">
        <w:tc>
          <w:tcPr>
            <w:tcW w:w="720" w:type="dxa"/>
            <w:tcBorders>
              <w:top w:val="single" w:sz="4" w:space="0" w:color="auto"/>
              <w:left w:val="single" w:sz="4" w:space="0" w:color="auto"/>
              <w:bottom w:val="single" w:sz="4" w:space="0" w:color="auto"/>
              <w:right w:val="single" w:sz="4" w:space="0" w:color="auto"/>
            </w:tcBorders>
          </w:tcPr>
          <w:p w14:paraId="33530091"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249944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CABE04"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85ED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C8B5192"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այս</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դաշտը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լրացվում</w:t>
            </w:r>
            <w:proofErr w:type="spellEnd"/>
            <w:r w:rsidRPr="00F566BF">
              <w:rPr>
                <w:rFonts w:ascii="GHEA Grapalat" w:hAnsi="GHEA Grapalat"/>
                <w:sz w:val="20"/>
                <w:szCs w:val="20"/>
                <w:lang w:val="hy-AM"/>
              </w:rPr>
              <w:t xml:space="preserve"> է վճարողի կողմից պահանջագրի ներկայացման դեպքում: Ընդ որում</w:t>
            </w:r>
            <w:r w:rsidRPr="00F566BF">
              <w:rPr>
                <w:rFonts w:ascii="GHEA Grapalat" w:hAnsi="GHEA Grapalat"/>
                <w:sz w:val="20"/>
                <w:szCs w:val="20"/>
              </w:rPr>
              <w:t xml:space="preserve"> </w:t>
            </w:r>
            <w:proofErr w:type="spellStart"/>
            <w:r w:rsidRPr="00F566BF">
              <w:rPr>
                <w:rFonts w:ascii="GHEA Grapalat" w:hAnsi="GHEA Grapalat"/>
                <w:sz w:val="20"/>
                <w:szCs w:val="20"/>
              </w:rPr>
              <w:t>եթե</w:t>
            </w:r>
            <w:proofErr w:type="spellEnd"/>
            <w:r w:rsidRPr="00F566BF">
              <w:rPr>
                <w:rFonts w:ascii="GHEA Grapalat" w:hAnsi="GHEA Grapalat"/>
                <w:sz w:val="20"/>
                <w:szCs w:val="20"/>
              </w:rPr>
              <w:t xml:space="preserve"> </w:t>
            </w:r>
            <w:r w:rsidRPr="00F566BF">
              <w:rPr>
                <w:rFonts w:ascii="GHEA Grapalat" w:hAnsi="GHEA Grapalat" w:cs="Sylfaen"/>
                <w:sz w:val="20"/>
                <w:szCs w:val="20"/>
                <w:lang w:val="hy-AM"/>
              </w:rPr>
              <w:t xml:space="preserve">Վճարման պայմաններ դաշտում </w:t>
            </w:r>
            <w:r w:rsidRPr="00F566BF">
              <w:rPr>
                <w:rFonts w:ascii="GHEA Grapalat" w:hAnsi="GHEA Grapalat"/>
                <w:sz w:val="20"/>
                <w:szCs w:val="20"/>
                <w:lang w:val="hy-AM"/>
              </w:rPr>
              <w:t>նշված է &lt;ակցեպտավորված վճարում&gt; ապա</w:t>
            </w:r>
            <w:r w:rsidRPr="00F566BF">
              <w:rPr>
                <w:rFonts w:ascii="GHEA Grapalat" w:hAnsi="GHEA Grapalat" w:cs="Sylfaen"/>
                <w:sz w:val="20"/>
                <w:szCs w:val="20"/>
                <w:lang w:val="hy-AM"/>
              </w:rPr>
              <w:t xml:space="preserve"> </w:t>
            </w:r>
            <w:proofErr w:type="spellStart"/>
            <w:r w:rsidRPr="00F566BF">
              <w:rPr>
                <w:rFonts w:ascii="GHEA Grapalat" w:hAnsi="GHEA Grapalat"/>
                <w:sz w:val="20"/>
                <w:szCs w:val="20"/>
              </w:rPr>
              <w:t>վճարող</w:t>
            </w:r>
            <w:proofErr w:type="spellEnd"/>
            <w:r w:rsidRPr="00F566BF">
              <w:rPr>
                <w:rFonts w:ascii="GHEA Grapalat" w:hAnsi="GHEA Grapalat"/>
                <w:sz w:val="20"/>
                <w:szCs w:val="20"/>
                <w:lang w:val="hy-AM"/>
              </w:rPr>
              <w:t xml:space="preserve">ը ստորագրելով՝ </w:t>
            </w:r>
            <w:r w:rsidRPr="00F566BF">
              <w:rPr>
                <w:rFonts w:ascii="GHEA Grapalat" w:hAnsi="GHEA Grapalat" w:cs="Sylfaen"/>
                <w:sz w:val="20"/>
                <w:szCs w:val="20"/>
                <w:lang w:val="hy-AM"/>
              </w:rPr>
              <w:t xml:space="preserve">նախապես </w:t>
            </w:r>
            <w:r w:rsidRPr="00F566BF">
              <w:rPr>
                <w:rFonts w:ascii="GHEA Grapalat" w:hAnsi="GHEA Grapalat"/>
                <w:sz w:val="20"/>
                <w:szCs w:val="20"/>
                <w:lang w:val="hy-AM"/>
              </w:rPr>
              <w:t xml:space="preserve">համաձայնվում  </w:t>
            </w:r>
            <w:r w:rsidRPr="00F566BF">
              <w:rPr>
                <w:rFonts w:ascii="GHEA Grapalat" w:hAnsi="GHEA Grapalat" w:cs="Sylfaen"/>
                <w:sz w:val="20"/>
                <w:szCs w:val="20"/>
                <w:lang w:val="hy-AM"/>
              </w:rPr>
              <w:t xml:space="preserve">  </w:t>
            </w:r>
            <w:r w:rsidRPr="00F566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47C5245B" w14:textId="77777777" w:rsidR="00013150" w:rsidRPr="00F566BF" w:rsidRDefault="00013150" w:rsidP="0074248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109A7C"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 xml:space="preserve">ստորագրվում է վճարողի կողմից կամ </w:t>
            </w:r>
          </w:p>
          <w:p w14:paraId="250388AD"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դրվում է վճարողի էլեկտրոնային ստորագրությունը</w:t>
            </w:r>
          </w:p>
          <w:p w14:paraId="139F119E" w14:textId="77777777" w:rsidR="00013150" w:rsidRPr="00F566BF" w:rsidRDefault="00013150" w:rsidP="00742482">
            <w:pPr>
              <w:jc w:val="center"/>
              <w:rPr>
                <w:rFonts w:ascii="GHEA Grapalat" w:hAnsi="GHEA Grapalat"/>
                <w:sz w:val="20"/>
                <w:szCs w:val="20"/>
                <w:lang w:val="hy-AM"/>
              </w:rPr>
            </w:pPr>
          </w:p>
        </w:tc>
      </w:tr>
      <w:tr w:rsidR="00013150" w:rsidRPr="00F34C44" w14:paraId="22FEB82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65DFA77B" w14:textId="77777777" w:rsidR="00013150" w:rsidRPr="00F566BF" w:rsidRDefault="00013150" w:rsidP="00742482">
            <w:pPr>
              <w:rPr>
                <w:rFonts w:ascii="GHEA Grapalat" w:hAnsi="GHEA Grapalat"/>
                <w:sz w:val="20"/>
                <w:szCs w:val="20"/>
              </w:rPr>
            </w:pPr>
            <w:r w:rsidRPr="00F566BF">
              <w:rPr>
                <w:rFonts w:ascii="GHEA Grapalat" w:hAnsi="GHEA Grapalat"/>
                <w:sz w:val="20"/>
                <w:szCs w:val="20"/>
                <w:lang w:val="hy-AM"/>
              </w:rPr>
              <w:t>2</w:t>
            </w:r>
            <w:r w:rsidRPr="00F566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29165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34BD13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6063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624A5B80"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9A53BAE"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 xml:space="preserve">կնքվում է վճարողի կողմից </w:t>
            </w:r>
          </w:p>
          <w:p w14:paraId="32EF578E"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թղթային եղանակով ներկայացնելիս</w:t>
            </w:r>
          </w:p>
        </w:tc>
      </w:tr>
      <w:tr w:rsidR="00013150" w:rsidRPr="00F566BF" w14:paraId="49FDC4BB" w14:textId="77777777" w:rsidTr="00742482">
        <w:tc>
          <w:tcPr>
            <w:tcW w:w="720" w:type="dxa"/>
            <w:tcBorders>
              <w:top w:val="single" w:sz="4" w:space="0" w:color="auto"/>
              <w:left w:val="single" w:sz="4" w:space="0" w:color="auto"/>
              <w:bottom w:val="single" w:sz="4" w:space="0" w:color="auto"/>
              <w:right w:val="single" w:sz="4" w:space="0" w:color="auto"/>
            </w:tcBorders>
          </w:tcPr>
          <w:p w14:paraId="20EB9AA5"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9863B1"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35362C"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6C0AA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lang w:val="hy-AM"/>
              </w:rPr>
              <w:t>՝</w:t>
            </w:r>
            <w:r w:rsidRPr="00F566BF">
              <w:rPr>
                <w:rFonts w:ascii="GHEA Grapalat" w:hAnsi="GHEA Grapalat"/>
                <w:sz w:val="20"/>
                <w:szCs w:val="20"/>
              </w:rPr>
              <w:t xml:space="preserve"> </w:t>
            </w:r>
          </w:p>
          <w:p w14:paraId="75E18C3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լրացվում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բանկ</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8CE361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ստորագրվում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p>
        </w:tc>
      </w:tr>
      <w:tr w:rsidR="00013150" w:rsidRPr="00F566BF" w14:paraId="18466AF5"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27711280" w14:textId="77777777" w:rsidR="00013150" w:rsidRPr="00F566BF" w:rsidRDefault="00013150" w:rsidP="00742482">
            <w:pPr>
              <w:rPr>
                <w:rFonts w:ascii="GHEA Grapalat" w:hAnsi="GHEA Grapalat"/>
                <w:sz w:val="20"/>
                <w:szCs w:val="20"/>
              </w:rPr>
            </w:pPr>
            <w:r w:rsidRPr="00F566BF">
              <w:rPr>
                <w:rFonts w:ascii="GHEA Grapalat" w:hAnsi="GHEA Grapalat"/>
                <w:sz w:val="20"/>
                <w:szCs w:val="20"/>
                <w:lang w:val="hy-AM"/>
              </w:rPr>
              <w:t>22</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DF86C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43393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F5FB0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
          <w:p w14:paraId="4DABD01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կնիքի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առկայության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35A39E6" w14:textId="77777777" w:rsidR="00013150" w:rsidRPr="00F566BF" w:rsidRDefault="00013150" w:rsidP="00742482">
            <w:pPr>
              <w:jc w:val="center"/>
              <w:rPr>
                <w:rFonts w:ascii="GHEA Grapalat" w:hAnsi="GHEA Grapalat"/>
                <w:sz w:val="20"/>
                <w:szCs w:val="20"/>
                <w:lang w:val="hy-AM"/>
              </w:rPr>
            </w:pPr>
            <w:proofErr w:type="spellStart"/>
            <w:r w:rsidRPr="00F566BF">
              <w:rPr>
                <w:rFonts w:ascii="GHEA Grapalat" w:hAnsi="GHEA Grapalat"/>
                <w:sz w:val="20"/>
                <w:szCs w:val="20"/>
              </w:rPr>
              <w:t>կնքվում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շահառուի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lang w:val="hy-AM"/>
              </w:rPr>
              <w:t xml:space="preserve"> </w:t>
            </w:r>
          </w:p>
          <w:p w14:paraId="476C13F5"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թղթային եղանակով բանկ ներկայացնելիս</w:t>
            </w:r>
          </w:p>
        </w:tc>
      </w:tr>
      <w:tr w:rsidR="00013150" w:rsidRPr="00F566BF" w14:paraId="2C313B18" w14:textId="77777777" w:rsidTr="00742482">
        <w:tc>
          <w:tcPr>
            <w:tcW w:w="720" w:type="dxa"/>
            <w:tcBorders>
              <w:top w:val="single" w:sz="4" w:space="0" w:color="auto"/>
              <w:left w:val="single" w:sz="4" w:space="0" w:color="auto"/>
              <w:bottom w:val="single" w:sz="4" w:space="0" w:color="auto"/>
              <w:right w:val="single" w:sz="4" w:space="0" w:color="auto"/>
            </w:tcBorders>
          </w:tcPr>
          <w:p w14:paraId="60820162"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7BF84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w:t>
            </w:r>
            <w:r w:rsidRPr="00F566BF">
              <w:rPr>
                <w:rFonts w:ascii="GHEA Grapalat" w:hAnsi="GHEA Grapalat"/>
                <w:sz w:val="20"/>
                <w:szCs w:val="20"/>
              </w:rPr>
              <w:lastRenderedPageBreak/>
              <w:t>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CF06FF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035A9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3EB69411"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lastRenderedPageBreak/>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proofErr w:type="gram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w:t>
            </w:r>
            <w:proofErr w:type="gramEnd"/>
            <w:r w:rsidRPr="00F566BF">
              <w:rPr>
                <w:rFonts w:ascii="GHEA Grapalat" w:hAnsi="GHEA Grapalat"/>
                <w:sz w:val="20"/>
                <w:szCs w:val="20"/>
                <w:lang w:val="hy-AM"/>
              </w:rPr>
              <w:t xml:space="preserve">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D5B21EB" w14:textId="77777777" w:rsidR="00013150" w:rsidRPr="00F566BF" w:rsidRDefault="00013150" w:rsidP="00742482">
            <w:pPr>
              <w:jc w:val="center"/>
              <w:rPr>
                <w:rFonts w:ascii="GHEA Grapalat" w:hAnsi="GHEA Grapalat"/>
                <w:sz w:val="20"/>
                <w:szCs w:val="20"/>
              </w:rPr>
            </w:pPr>
          </w:p>
        </w:tc>
      </w:tr>
      <w:tr w:rsidR="00013150" w:rsidRPr="00F566BF" w14:paraId="06C3DDD8" w14:textId="77777777" w:rsidTr="00742482">
        <w:tc>
          <w:tcPr>
            <w:tcW w:w="720" w:type="dxa"/>
            <w:tcBorders>
              <w:top w:val="single" w:sz="4" w:space="0" w:color="auto"/>
              <w:left w:val="single" w:sz="4" w:space="0" w:color="auto"/>
              <w:bottom w:val="single" w:sz="4" w:space="0" w:color="auto"/>
              <w:right w:val="single" w:sz="4" w:space="0" w:color="auto"/>
            </w:tcBorders>
            <w:vAlign w:val="center"/>
          </w:tcPr>
          <w:p w14:paraId="77B4D1F8" w14:textId="77777777" w:rsidR="00013150" w:rsidRPr="00F566BF" w:rsidRDefault="00013150" w:rsidP="00742482">
            <w:pP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E81785"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r w:rsidRPr="00F566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8DB300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CEF108"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7D01B45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ը</w:t>
            </w:r>
            <w:r w:rsidRPr="00F566BF">
              <w:rPr>
                <w:rFonts w:ascii="GHEA Grapalat" w:hAnsi="GHEA Grapalat"/>
                <w:sz w:val="20"/>
                <w:szCs w:val="20"/>
              </w:rPr>
              <w:t xml:space="preserve">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լի</w:t>
            </w:r>
            <w:proofErr w:type="spellStart"/>
            <w:r w:rsidRPr="00F566BF">
              <w:rPr>
                <w:rFonts w:ascii="GHEA Grapalat" w:hAnsi="GHEA Grapalat"/>
                <w:sz w:val="20"/>
                <w:szCs w:val="20"/>
              </w:rPr>
              <w:t>նելու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570784C" w14:textId="77777777" w:rsidR="00013150" w:rsidRPr="00F566BF" w:rsidRDefault="00013150" w:rsidP="00742482">
            <w:pPr>
              <w:jc w:val="center"/>
              <w:rPr>
                <w:rFonts w:ascii="GHEA Grapalat" w:hAnsi="GHEA Grapalat"/>
                <w:sz w:val="20"/>
                <w:szCs w:val="20"/>
              </w:rPr>
            </w:pPr>
          </w:p>
        </w:tc>
      </w:tr>
      <w:tr w:rsidR="00013150" w:rsidRPr="00F566BF" w14:paraId="523AD43A" w14:textId="77777777" w:rsidTr="00742482">
        <w:tc>
          <w:tcPr>
            <w:tcW w:w="720" w:type="dxa"/>
            <w:tcBorders>
              <w:top w:val="single" w:sz="4" w:space="0" w:color="auto"/>
              <w:left w:val="single" w:sz="4" w:space="0" w:color="auto"/>
              <w:bottom w:val="single" w:sz="4" w:space="0" w:color="auto"/>
              <w:right w:val="single" w:sz="4" w:space="0" w:color="auto"/>
            </w:tcBorders>
          </w:tcPr>
          <w:p w14:paraId="23225FF7"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rPr>
              <w:t>2</w:t>
            </w:r>
            <w:r w:rsidRPr="00F566BF">
              <w:rPr>
                <w:rFonts w:ascii="GHEA Grapalat" w:hAnsi="GHEA Grapalat"/>
                <w:sz w:val="20"/>
                <w:szCs w:val="20"/>
                <w:lang w:val="hy-AM"/>
              </w:rPr>
              <w:t>3</w:t>
            </w:r>
            <w:r w:rsidRPr="00F566BF">
              <w:rPr>
                <w:rFonts w:ascii="GHEA Grapalat" w:hAnsi="GHEA Grapalat"/>
                <w:sz w:val="20"/>
                <w:szCs w:val="20"/>
              </w:rPr>
              <w:t>.</w:t>
            </w:r>
            <w:r w:rsidRPr="00F566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8C85EEB" w14:textId="77777777" w:rsidR="00013150" w:rsidRPr="00F566BF" w:rsidRDefault="00013150" w:rsidP="00742482">
            <w:pPr>
              <w:jc w:val="center"/>
              <w:rPr>
                <w:rFonts w:ascii="GHEA Grapalat" w:hAnsi="GHEA Grapalat"/>
                <w:sz w:val="20"/>
                <w:szCs w:val="20"/>
                <w:lang w:val="hy-AM"/>
              </w:rPr>
            </w:pPr>
            <w:r w:rsidRPr="00F566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9EE558F"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550FEA"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p w14:paraId="655049FD"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վճարողին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կողմից</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նշվում</w:t>
            </w:r>
            <w:proofErr w:type="spellEnd"/>
            <w:r w:rsidRPr="00F566BF">
              <w:rPr>
                <w:rFonts w:ascii="GHEA Grapalat" w:hAnsi="GHEA Grapalat"/>
                <w:sz w:val="20"/>
                <w:szCs w:val="20"/>
              </w:rPr>
              <w:t xml:space="preserve"> է </w:t>
            </w:r>
            <w:proofErr w:type="spellStart"/>
            <w:r w:rsidRPr="00F566BF">
              <w:rPr>
                <w:rFonts w:ascii="GHEA Grapalat" w:hAnsi="GHEA Grapalat"/>
                <w:sz w:val="20"/>
                <w:szCs w:val="20"/>
              </w:rPr>
              <w:t>պահանջագրի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կատարման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43361C6" w14:textId="77777777" w:rsidR="00013150" w:rsidRPr="00F566BF" w:rsidRDefault="00013150" w:rsidP="00742482">
            <w:pPr>
              <w:jc w:val="center"/>
              <w:rPr>
                <w:rFonts w:ascii="GHEA Grapalat" w:hAnsi="GHEA Grapalat"/>
                <w:sz w:val="20"/>
                <w:szCs w:val="20"/>
              </w:rPr>
            </w:pPr>
          </w:p>
        </w:tc>
      </w:tr>
      <w:tr w:rsidR="00013150" w:rsidRPr="00F566BF" w14:paraId="7BA155CC" w14:textId="77777777" w:rsidTr="00742482">
        <w:tc>
          <w:tcPr>
            <w:tcW w:w="720" w:type="dxa"/>
            <w:tcBorders>
              <w:top w:val="single" w:sz="4" w:space="0" w:color="auto"/>
              <w:left w:val="single" w:sz="4" w:space="0" w:color="auto"/>
              <w:bottom w:val="single" w:sz="4" w:space="0" w:color="auto"/>
              <w:right w:val="single" w:sz="4" w:space="0" w:color="auto"/>
            </w:tcBorders>
          </w:tcPr>
          <w:p w14:paraId="35EC931B"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FD44B1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50F0B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2E9982"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ոչ</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պարտադիր</w:t>
            </w:r>
            <w:proofErr w:type="spellEnd"/>
          </w:p>
          <w:p w14:paraId="70C3D695"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շահառուին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lang w:val="hy-AM"/>
              </w:rPr>
              <w:t xml:space="preserve">ը </w:t>
            </w:r>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w:t>
            </w:r>
            <w:proofErr w:type="spellStart"/>
            <w:r w:rsidRPr="00F566BF">
              <w:rPr>
                <w:rFonts w:ascii="GHEA Grapalat" w:hAnsi="GHEA Grapalat"/>
                <w:sz w:val="20"/>
                <w:szCs w:val="20"/>
              </w:rPr>
              <w:t>աշխատակցի</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ստորագրությունը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40C0179" w14:textId="77777777" w:rsidR="00013150" w:rsidRPr="00F566BF" w:rsidRDefault="00013150" w:rsidP="00742482">
            <w:pPr>
              <w:jc w:val="center"/>
              <w:rPr>
                <w:rFonts w:ascii="GHEA Grapalat" w:hAnsi="GHEA Grapalat"/>
                <w:sz w:val="20"/>
                <w:szCs w:val="20"/>
              </w:rPr>
            </w:pPr>
          </w:p>
        </w:tc>
      </w:tr>
      <w:tr w:rsidR="00013150" w:rsidRPr="00F566BF" w14:paraId="3790A245" w14:textId="77777777" w:rsidTr="00742482">
        <w:tc>
          <w:tcPr>
            <w:tcW w:w="720" w:type="dxa"/>
            <w:tcBorders>
              <w:top w:val="single" w:sz="4" w:space="0" w:color="auto"/>
              <w:left w:val="single" w:sz="4" w:space="0" w:color="auto"/>
              <w:bottom w:val="single" w:sz="4" w:space="0" w:color="auto"/>
              <w:right w:val="single" w:sz="4" w:space="0" w:color="auto"/>
            </w:tcBorders>
          </w:tcPr>
          <w:p w14:paraId="776560F4"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455593"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մասնաճյուղի</w:t>
            </w:r>
            <w:proofErr w:type="spellEnd"/>
            <w:r w:rsidRPr="00F566BF">
              <w:rPr>
                <w:rFonts w:ascii="GHEA Grapalat" w:hAnsi="GHEA Grapalat"/>
                <w:sz w:val="20"/>
                <w:szCs w:val="20"/>
              </w:rPr>
              <w:t xml:space="preserve">) </w:t>
            </w:r>
            <w:r w:rsidRPr="00F566BF">
              <w:rPr>
                <w:rFonts w:ascii="GHEA Grapalat" w:hAnsi="GHEA Grapalat"/>
                <w:sz w:val="20"/>
                <w:szCs w:val="20"/>
                <w:lang w:val="hy-AM"/>
              </w:rPr>
              <w:t>դրոշմա</w:t>
            </w:r>
            <w:proofErr w:type="spellStart"/>
            <w:r w:rsidRPr="00F566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9F08F4B"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5EE22"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1A7D8FE8"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դրոշմակնիքը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է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066D01" w14:textId="77777777" w:rsidR="00013150" w:rsidRPr="00F566BF" w:rsidRDefault="00013150" w:rsidP="00742482">
            <w:pPr>
              <w:jc w:val="center"/>
              <w:rPr>
                <w:rFonts w:ascii="GHEA Grapalat" w:hAnsi="GHEA Grapalat"/>
                <w:sz w:val="20"/>
                <w:szCs w:val="20"/>
              </w:rPr>
            </w:pPr>
          </w:p>
        </w:tc>
      </w:tr>
      <w:tr w:rsidR="00013150" w:rsidRPr="00F566BF" w14:paraId="707F663C" w14:textId="77777777" w:rsidTr="00742482">
        <w:tc>
          <w:tcPr>
            <w:tcW w:w="720" w:type="dxa"/>
            <w:tcBorders>
              <w:top w:val="single" w:sz="4" w:space="0" w:color="auto"/>
              <w:left w:val="single" w:sz="4" w:space="0" w:color="auto"/>
              <w:bottom w:val="single" w:sz="4" w:space="0" w:color="auto"/>
              <w:right w:val="single" w:sz="4" w:space="0" w:color="auto"/>
            </w:tcBorders>
          </w:tcPr>
          <w:p w14:paraId="42AE01EA"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rPr>
              <w:t>2</w:t>
            </w:r>
            <w:r w:rsidRPr="00F566BF">
              <w:rPr>
                <w:rFonts w:ascii="GHEA Grapalat" w:hAnsi="GHEA Grapalat"/>
                <w:sz w:val="20"/>
                <w:szCs w:val="20"/>
                <w:lang w:val="hy-AM"/>
              </w:rPr>
              <w:t>4</w:t>
            </w:r>
            <w:r w:rsidRPr="00F566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88C4779"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շահառռւին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սպասարկող</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ֆինանսական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կազմակերպության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ամսաթիվը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ժամը</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EC227" w14:textId="77777777" w:rsidR="00013150" w:rsidRPr="00F566BF" w:rsidRDefault="00013150" w:rsidP="00742482">
            <w:pPr>
              <w:jc w:val="center"/>
              <w:rPr>
                <w:rFonts w:ascii="GHEA Grapalat" w:hAnsi="GHEA Grapalat"/>
                <w:sz w:val="20"/>
                <w:szCs w:val="20"/>
              </w:rPr>
            </w:pPr>
            <w:proofErr w:type="spellStart"/>
            <w:r w:rsidRPr="00F566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8B19CC"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ոչ </w:t>
            </w:r>
            <w:proofErr w:type="spellStart"/>
            <w:r w:rsidRPr="00F566BF">
              <w:rPr>
                <w:rFonts w:ascii="GHEA Grapalat" w:hAnsi="GHEA Grapalat"/>
                <w:sz w:val="20"/>
                <w:szCs w:val="20"/>
              </w:rPr>
              <w:t>պարտադիր</w:t>
            </w:r>
            <w:proofErr w:type="spellEnd"/>
          </w:p>
          <w:p w14:paraId="0C6999D4" w14:textId="77777777" w:rsidR="00013150" w:rsidRPr="00F566BF" w:rsidRDefault="00013150" w:rsidP="00742482">
            <w:pPr>
              <w:jc w:val="center"/>
              <w:rPr>
                <w:rFonts w:ascii="GHEA Grapalat" w:hAnsi="GHEA Grapalat"/>
                <w:sz w:val="20"/>
                <w:szCs w:val="20"/>
              </w:rPr>
            </w:pPr>
            <w:r w:rsidRPr="00F566BF">
              <w:rPr>
                <w:rFonts w:ascii="GHEA Grapalat" w:hAnsi="GHEA Grapalat"/>
                <w:sz w:val="20"/>
                <w:szCs w:val="20"/>
                <w:lang w:val="hy-AM"/>
              </w:rPr>
              <w:t xml:space="preserve">լրացվում է </w:t>
            </w:r>
            <w:proofErr w:type="spellStart"/>
            <w:r w:rsidRPr="00F566BF">
              <w:rPr>
                <w:rFonts w:ascii="GHEA Grapalat" w:hAnsi="GHEA Grapalat"/>
                <w:sz w:val="20"/>
                <w:szCs w:val="20"/>
              </w:rPr>
              <w:t>վճարման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պահանջագիրը</w:t>
            </w:r>
            <w:proofErr w:type="spellEnd"/>
            <w:r w:rsidRPr="00F566BF">
              <w:rPr>
                <w:rFonts w:ascii="GHEA Grapalat" w:hAnsi="GHEA Grapalat"/>
                <w:sz w:val="20"/>
                <w:szCs w:val="20"/>
              </w:rPr>
              <w:t xml:space="preserve"> </w:t>
            </w:r>
            <w:r w:rsidRPr="00F566BF">
              <w:rPr>
                <w:rFonts w:ascii="GHEA Grapalat" w:hAnsi="GHEA Grapalat"/>
                <w:sz w:val="20"/>
                <w:szCs w:val="20"/>
                <w:lang w:val="hy-AM"/>
              </w:rPr>
              <w:t xml:space="preserve">վերջինիս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w:t>
            </w:r>
            <w:proofErr w:type="spellStart"/>
            <w:r w:rsidRPr="00F566BF">
              <w:rPr>
                <w:rFonts w:ascii="GHEA Grapalat" w:hAnsi="GHEA Grapalat"/>
                <w:sz w:val="20"/>
                <w:szCs w:val="20"/>
              </w:rPr>
              <w:t>ելու</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դեպքում</w:t>
            </w:r>
            <w:proofErr w:type="spellEnd"/>
            <w:r w:rsidRPr="00F566BF">
              <w:rPr>
                <w:rFonts w:ascii="GHEA Grapalat" w:hAnsi="GHEA Grapalat"/>
                <w:sz w:val="20"/>
                <w:szCs w:val="20"/>
                <w:lang w:val="hy-AM"/>
              </w:rPr>
              <w:t xml:space="preserve">,   որտեղ </w:t>
            </w:r>
            <w:r w:rsidRPr="00F566BF" w:rsidDel="00DF049B">
              <w:rPr>
                <w:rFonts w:ascii="GHEA Grapalat" w:hAnsi="GHEA Grapalat"/>
                <w:sz w:val="20"/>
                <w:szCs w:val="20"/>
                <w:lang w:val="hy-AM"/>
              </w:rPr>
              <w:t xml:space="preserve"> </w:t>
            </w:r>
            <w:r w:rsidRPr="00F566BF">
              <w:rPr>
                <w:rFonts w:ascii="GHEA Grapalat" w:hAnsi="GHEA Grapalat"/>
                <w:sz w:val="20"/>
                <w:szCs w:val="20"/>
                <w:lang w:val="hy-AM"/>
              </w:rPr>
              <w:t xml:space="preserve"> սույն տվյալները</w:t>
            </w:r>
            <w:r w:rsidRPr="00F566BF">
              <w:rPr>
                <w:rFonts w:ascii="GHEA Grapalat" w:hAnsi="GHEA Grapalat"/>
                <w:sz w:val="20"/>
                <w:szCs w:val="20"/>
              </w:rPr>
              <w:t xml:space="preserve"> </w:t>
            </w:r>
            <w:r w:rsidRPr="00F566BF">
              <w:rPr>
                <w:rFonts w:ascii="GHEA Grapalat" w:hAnsi="GHEA Grapalat"/>
                <w:sz w:val="20"/>
                <w:szCs w:val="20"/>
                <w:lang w:val="hy-AM"/>
              </w:rPr>
              <w:t xml:space="preserve">դրվում են </w:t>
            </w:r>
            <w:proofErr w:type="spellStart"/>
            <w:r w:rsidRPr="00F566BF">
              <w:rPr>
                <w:rFonts w:ascii="GHEA Grapalat" w:hAnsi="GHEA Grapalat"/>
                <w:sz w:val="20"/>
                <w:szCs w:val="20"/>
              </w:rPr>
              <w:t>թղթային</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եղանակով</w:t>
            </w:r>
            <w:proofErr w:type="spellEnd"/>
            <w:r w:rsidRPr="00F566BF">
              <w:rPr>
                <w:rFonts w:ascii="GHEA Grapalat" w:hAnsi="GHEA Grapalat"/>
                <w:sz w:val="20"/>
                <w:szCs w:val="20"/>
              </w:rPr>
              <w:t xml:space="preserve"> </w:t>
            </w:r>
            <w:proofErr w:type="spellStart"/>
            <w:r w:rsidRPr="00F566BF">
              <w:rPr>
                <w:rFonts w:ascii="GHEA Grapalat" w:hAnsi="GHEA Grapalat"/>
                <w:sz w:val="20"/>
                <w:szCs w:val="20"/>
              </w:rPr>
              <w:t>ներկայաց</w:t>
            </w:r>
            <w:proofErr w:type="spellEnd"/>
            <w:r w:rsidRPr="00F566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A3F1116" w14:textId="77777777" w:rsidR="00013150" w:rsidRPr="00F566BF" w:rsidRDefault="00013150" w:rsidP="00742482">
            <w:pPr>
              <w:jc w:val="center"/>
              <w:rPr>
                <w:rFonts w:ascii="GHEA Grapalat" w:hAnsi="GHEA Grapalat"/>
                <w:sz w:val="20"/>
                <w:szCs w:val="20"/>
              </w:rPr>
            </w:pPr>
          </w:p>
        </w:tc>
      </w:tr>
    </w:tbl>
    <w:p w14:paraId="68DAC805" w14:textId="0DDD143D" w:rsidR="00013150"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C385537" w14:textId="77777777" w:rsidR="00013150"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829D9F4" w14:textId="77777777" w:rsidR="00013150" w:rsidRDefault="00013150" w:rsidP="0001315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89B173E" w14:textId="77777777" w:rsidR="00013150" w:rsidRDefault="00013150" w:rsidP="00013150">
      <w:pPr>
        <w:pStyle w:val="BodyTextIndent3"/>
        <w:spacing w:line="240" w:lineRule="auto"/>
        <w:jc w:val="right"/>
        <w:rPr>
          <w:rFonts w:ascii="GHEA Grapalat" w:hAnsi="GHEA Grapalat"/>
          <w:b/>
          <w:lang w:val="hy-AM"/>
        </w:rPr>
      </w:pPr>
      <w:r>
        <w:rPr>
          <w:rFonts w:ascii="GHEA Grapalat" w:hAnsi="GHEA Grapalat"/>
          <w:b/>
          <w:lang w:val="hy-AM"/>
        </w:rPr>
        <w:br w:type="page"/>
      </w:r>
    </w:p>
    <w:p w14:paraId="77EB5A58" w14:textId="00D788CF" w:rsidR="00F15AC0" w:rsidRPr="00D66974" w:rsidRDefault="00071D1C" w:rsidP="00013150">
      <w:pPr>
        <w:pStyle w:val="BodyTextIndent3"/>
        <w:tabs>
          <w:tab w:val="left" w:pos="9105"/>
          <w:tab w:val="right" w:pos="10394"/>
        </w:tabs>
        <w:spacing w:line="240" w:lineRule="auto"/>
        <w:jc w:val="right"/>
        <w:rPr>
          <w:rFonts w:ascii="GHEA Grapalat" w:hAnsi="GHEA Grapalat" w:cs="Sylfaen"/>
          <w:b/>
          <w:lang w:val="hy-AM"/>
        </w:rPr>
      </w:pPr>
      <w:r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3F37C803"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AE330B">
        <w:rPr>
          <w:rFonts w:ascii="GHEA Grapalat" w:hAnsi="GHEA Grapalat" w:cs="Sylfaen"/>
          <w:b/>
          <w:lang w:val="hy-AM"/>
        </w:rPr>
        <w:t>ԵՔ-ԲՄԽԾՁԲ-</w:t>
      </w:r>
      <w:r w:rsidR="007D0B50">
        <w:rPr>
          <w:rFonts w:ascii="GHEA Grapalat" w:hAnsi="GHEA Grapalat" w:cs="Sylfaen"/>
          <w:b/>
          <w:lang w:val="hy-AM"/>
        </w:rPr>
        <w:t>25/46</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2B7F53F7"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722393">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3DA30E8"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722393">
        <w:rPr>
          <w:rFonts w:ascii="GHEA Grapalat" w:hAnsi="GHEA Grapalat" w:cs="Sylfaen"/>
          <w:b/>
          <w:bCs/>
          <w:sz w:val="20"/>
          <w:lang w:val="hy-AM"/>
        </w:rPr>
        <w:t>0.5</w:t>
      </w:r>
      <w:r w:rsidRPr="00E50AB0">
        <w:rPr>
          <w:rFonts w:ascii="GHEA Grapalat" w:hAnsi="GHEA Grapalat" w:cs="Sylfaen"/>
          <w:b/>
          <w:bCs/>
          <w:sz w:val="20"/>
          <w:lang w:val="hy-AM"/>
        </w:rPr>
        <w:t xml:space="preserve"> (</w:t>
      </w:r>
      <w:r w:rsidR="00722393" w:rsidRPr="00722393">
        <w:rPr>
          <w:rFonts w:ascii="GHEA Grapalat" w:hAnsi="GHEA Grapalat" w:cs="Sylfaen"/>
          <w:b/>
          <w:bCs/>
          <w:sz w:val="20"/>
          <w:lang w:val="hy-AM"/>
        </w:rPr>
        <w:t xml:space="preserve">զրո ամբողջ հինգ </w:t>
      </w:r>
      <w:r w:rsidR="00722393">
        <w:rPr>
          <w:rFonts w:ascii="GHEA Grapalat" w:hAnsi="GHEA Grapalat" w:cs="Sylfaen"/>
          <w:b/>
          <w:bCs/>
          <w:sz w:val="20"/>
          <w:lang w:val="hy-AM"/>
        </w:rPr>
        <w:t>տասն</w:t>
      </w:r>
      <w:r w:rsidR="00722393" w:rsidRPr="00722393">
        <w:rPr>
          <w:rFonts w:ascii="GHEA Grapalat" w:hAnsi="GHEA Grapalat" w:cs="Sylfaen"/>
          <w:b/>
          <w:bCs/>
          <w:sz w:val="20"/>
          <w:lang w:val="hy-AM"/>
        </w:rPr>
        <w:t>որդական</w:t>
      </w:r>
      <w:r w:rsidRPr="00E50AB0">
        <w:rPr>
          <w:rFonts w:ascii="GHEA Grapalat" w:hAnsi="GHEA Grapalat" w:cs="Sylfaen"/>
          <w:b/>
          <w:bCs/>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421C9D83"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0,05 (զրո ամբողջ հինգ հարյուրերորդական)</w:t>
      </w:r>
      <w:r w:rsidR="00AC12AD"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1" w:name="_Hlk198635675"/>
      <w:r w:rsidRPr="00D66974">
        <w:rPr>
          <w:rFonts w:ascii="GHEA Grapalat" w:hAnsi="GHEA Grapalat" w:cs="Sylfaen"/>
          <w:sz w:val="20"/>
          <w:lang w:val="hy-AM"/>
        </w:rPr>
        <w:t>0,05 (զրո ամբողջ հինգ հարյուրերորդական)</w:t>
      </w:r>
      <w:bookmarkEnd w:id="11"/>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895"/>
        <w:gridCol w:w="4553"/>
        <w:gridCol w:w="2632"/>
      </w:tblGrid>
      <w:tr w:rsidR="00E50AB0" w:rsidRPr="00CF4516" w14:paraId="6B1BFAA8"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184FA" w14:textId="77777777" w:rsidR="00E50AB0" w:rsidRPr="00CF451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727D1" w14:textId="77777777" w:rsidR="00E50AB0" w:rsidRPr="00CF451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Խախտումը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FF2ADC" w14:textId="77777777" w:rsidR="00E50AB0" w:rsidRPr="00CF4516" w:rsidRDefault="00E50AB0" w:rsidP="002C6B9E">
            <w:pPr>
              <w:spacing w:before="100" w:beforeAutospacing="1" w:afterAutospacing="1" w:line="360" w:lineRule="auto"/>
              <w:ind w:right="-90"/>
              <w:jc w:val="center"/>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Պատասխանատվությունը</w:t>
            </w:r>
          </w:p>
        </w:tc>
      </w:tr>
      <w:tr w:rsidR="00E50AB0" w:rsidRPr="00CF4516" w14:paraId="41E07B2D" w14:textId="77777777" w:rsidTr="002C6B9E">
        <w:trPr>
          <w:trHeight w:val="575"/>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6BFCD6" w14:textId="77777777" w:rsidR="00E50AB0" w:rsidRPr="00CF451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F76AE" w14:textId="77777777" w:rsidR="00E50AB0" w:rsidRPr="00CF4516" w:rsidRDefault="00E50AB0" w:rsidP="002C6B9E">
            <w:pPr>
              <w:spacing w:before="100" w:beforeAutospacing="1" w:after="100"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Շինարարական հրապարակի պատշաճ կազմակերպումը, կահավորումը չկատարելը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08E259"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E50AB0" w:rsidRPr="00CF4516" w14:paraId="13FB1426"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E23727" w14:textId="77777777" w:rsidR="00E50AB0" w:rsidRPr="00CF451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6AA9CA"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Տեխնիկական անվտանգության,</w:t>
            </w:r>
            <w:r w:rsidRPr="00CF4516">
              <w:rPr>
                <w:rFonts w:ascii="GHEA Grapalat" w:hAnsi="GHEA Grapalat"/>
                <w:b/>
                <w:noProof/>
                <w:color w:val="000000" w:themeColor="text1"/>
                <w:sz w:val="16"/>
                <w:szCs w:val="16"/>
                <w:lang w:val="hy-AM" w:eastAsia="ru-RU"/>
              </w:rPr>
              <w:t xml:space="preserve"> սանիտարահիգիենիկ և բնապահպանական (այդ թվում կլիմայի փոփոխության հետ հարմարվողականության միջոցառումների)  նորմերի չպահպանելը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005CF5"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r w:rsidR="00E50AB0" w:rsidRPr="00CF4516" w14:paraId="405D46CD" w14:textId="77777777" w:rsidTr="002C6B9E">
        <w:trPr>
          <w:jc w:val="center"/>
        </w:trPr>
        <w:tc>
          <w:tcPr>
            <w:tcW w:w="8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0B3EC" w14:textId="77777777" w:rsidR="00E50AB0" w:rsidRPr="00CF4516" w:rsidRDefault="00E50AB0" w:rsidP="00E50AB0">
            <w:pPr>
              <w:pStyle w:val="ListParagraph"/>
              <w:numPr>
                <w:ilvl w:val="0"/>
                <w:numId w:val="33"/>
              </w:numPr>
              <w:spacing w:before="100" w:beforeAutospacing="1" w:afterAutospacing="1" w:line="360" w:lineRule="auto"/>
              <w:ind w:right="-90"/>
              <w:contextualSpacing/>
              <w:rPr>
                <w:rFonts w:ascii="GHEA Grapalat" w:hAnsi="GHEA Grapalat" w:cs="Sylfaen"/>
                <w:b/>
                <w:noProof/>
                <w:sz w:val="16"/>
                <w:szCs w:val="16"/>
                <w:lang w:val="hy-AM"/>
              </w:rPr>
            </w:pP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432E77"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b/>
                <w:noProof/>
                <w:color w:val="000000" w:themeColor="text1"/>
                <w:sz w:val="16"/>
                <w:szCs w:val="16"/>
                <w:lang w:val="hy-AM" w:eastAsia="ru-RU"/>
              </w:rPr>
              <w:t>Ամենօրյա ռեժիմով, նշված պահանջների համապատասխանատվության վերաբերյալ գրավոր հավաստում չտրամադրելը</w:t>
            </w:r>
          </w:p>
        </w:tc>
        <w:tc>
          <w:tcPr>
            <w:tcW w:w="26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5A5AE1" w14:textId="77777777" w:rsidR="00E50AB0" w:rsidRPr="00CF4516" w:rsidRDefault="00E50AB0" w:rsidP="002C6B9E">
            <w:pPr>
              <w:spacing w:before="100" w:beforeAutospacing="1" w:afterAutospacing="1"/>
              <w:ind w:right="-90"/>
              <w:jc w:val="both"/>
              <w:rPr>
                <w:rFonts w:ascii="GHEA Grapalat" w:hAnsi="GHEA Grapalat" w:cs="Sylfaen"/>
                <w:b/>
                <w:noProof/>
                <w:sz w:val="16"/>
                <w:szCs w:val="16"/>
                <w:lang w:val="hy-AM" w:eastAsia="ru-RU"/>
              </w:rPr>
            </w:pPr>
            <w:r w:rsidRPr="00CF4516">
              <w:rPr>
                <w:rFonts w:ascii="GHEA Grapalat" w:hAnsi="GHEA Grapalat" w:cs="Sylfaen"/>
                <w:b/>
                <w:noProof/>
                <w:sz w:val="16"/>
                <w:szCs w:val="16"/>
                <w:lang w:val="hy-AM" w:eastAsia="ru-RU"/>
              </w:rPr>
              <w:t>Տուգանք – պայմանագրային գնի 0.5%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lastRenderedPageBreak/>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3BA66C3A" w14:textId="333AB567" w:rsidR="00013150" w:rsidRDefault="00013150" w:rsidP="00013150">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w:t>
      </w:r>
      <w:r w:rsidRPr="00013150">
        <w:rPr>
          <w:rFonts w:ascii="GHEA Grapalat" w:hAnsi="GHEA Grapalat"/>
          <w:sz w:val="20"/>
          <w:szCs w:val="20"/>
          <w:lang w:val="hy-AM" w:eastAsia="ru-RU"/>
        </w:rPr>
        <w:t xml:space="preserve">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w:t>
      </w:r>
      <w:r w:rsidR="00530EE0">
        <w:rPr>
          <w:rFonts w:ascii="GHEA Grapalat" w:hAnsi="GHEA Grapalat"/>
          <w:sz w:val="20"/>
          <w:szCs w:val="20"/>
          <w:lang w:val="hy-AM" w:eastAsia="ru-RU"/>
        </w:rPr>
        <w:t xml:space="preserve">10 </w:t>
      </w:r>
      <w:r w:rsidRPr="00013150">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Pr="00013150">
        <w:rPr>
          <w:rStyle w:val="FootnoteReference"/>
          <w:rFonts w:ascii="GHEA Grapalat" w:hAnsi="GHEA Grapalat"/>
          <w:sz w:val="20"/>
          <w:szCs w:val="20"/>
          <w:lang w:val="hy-AM" w:eastAsia="ru-RU"/>
        </w:rPr>
        <w:footnoteReference w:id="9"/>
      </w:r>
    </w:p>
    <w:p w14:paraId="6F5E6657" w14:textId="1A260E8E" w:rsidR="001B2244" w:rsidRPr="00D66974" w:rsidRDefault="001B2244" w:rsidP="007678FA">
      <w:pPr>
        <w:ind w:firstLine="567"/>
        <w:jc w:val="both"/>
        <w:rPr>
          <w:rFonts w:ascii="GHEA Grapalat" w:hAnsi="GHEA Grapalat"/>
          <w:sz w:val="20"/>
          <w:szCs w:val="20"/>
          <w:vertAlign w:val="superscript"/>
          <w:lang w:val="hy-AM" w:eastAsia="ru-RU"/>
        </w:rPr>
      </w:pPr>
      <w:r>
        <w:rPr>
          <w:rFonts w:ascii="GHEA Grapalat" w:hAnsi="GHEA Grapalat"/>
          <w:b/>
          <w:sz w:val="20"/>
          <w:szCs w:val="20"/>
          <w:lang w:val="hy-AM" w:eastAsia="ru-RU"/>
        </w:rPr>
        <w:t>7.1</w:t>
      </w:r>
      <w:r w:rsidR="00013150">
        <w:rPr>
          <w:rFonts w:ascii="GHEA Grapalat" w:hAnsi="GHEA Grapalat"/>
          <w:b/>
          <w:sz w:val="20"/>
          <w:szCs w:val="20"/>
          <w:lang w:val="hy-AM" w:eastAsia="ru-RU"/>
        </w:rPr>
        <w:t>7</w:t>
      </w:r>
      <w:r>
        <w:rPr>
          <w:rFonts w:ascii="GHEA Grapalat" w:hAnsi="GHEA Grapalat"/>
          <w:b/>
          <w:sz w:val="20"/>
          <w:szCs w:val="20"/>
          <w:lang w:val="hy-AM" w:eastAsia="ru-RU"/>
        </w:rPr>
        <w:t xml:space="preserve">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sidR="00722393" w:rsidRPr="00722393">
        <w:rPr>
          <w:rFonts w:ascii="GHEA Grapalat" w:hAnsi="GHEA Grapalat" w:cs="Sylfaen"/>
          <w:b/>
          <w:sz w:val="20"/>
          <w:lang w:val="hy-AM"/>
        </w:rPr>
        <w:t xml:space="preserve">Երևան քաղաքի </w:t>
      </w:r>
      <w:r w:rsidR="00B802E2">
        <w:rPr>
          <w:rFonts w:ascii="GHEA Grapalat" w:hAnsi="GHEA Grapalat" w:cs="Sylfaen"/>
          <w:b/>
          <w:sz w:val="20"/>
          <w:lang w:val="hy-AM"/>
        </w:rPr>
        <w:t>Կենտրոն</w:t>
      </w:r>
      <w:r w:rsidR="00722393" w:rsidRPr="00722393">
        <w:rPr>
          <w:rFonts w:ascii="GHEA Grapalat" w:hAnsi="GHEA Grapalat" w:cs="Sylfaen"/>
          <w:b/>
          <w:sz w:val="20"/>
          <w:lang w:val="hy-AM"/>
        </w:rPr>
        <w:t xml:space="preserve"> վարչական շրջանի ղեկավարի աշխատակազմ</w:t>
      </w:r>
      <w:r w:rsidR="00722393">
        <w:rPr>
          <w:rFonts w:ascii="GHEA Grapalat" w:hAnsi="GHEA Grapalat" w:cs="Sylfaen"/>
          <w:b/>
          <w:sz w:val="20"/>
          <w:lang w:val="hy-AM"/>
        </w:rPr>
        <w:t>ը</w:t>
      </w:r>
      <w:r w:rsidR="00E50AB0" w:rsidRPr="008D4DDC">
        <w:rPr>
          <w:rFonts w:ascii="GHEA Grapalat" w:hAnsi="GHEA Grapalat" w:cs="Sylfaen"/>
          <w:b/>
          <w:sz w:val="20"/>
          <w:lang w:val="hy-AM"/>
        </w:rPr>
        <w:t>:</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721A4A82"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AE330B">
        <w:rPr>
          <w:rFonts w:ascii="GHEA Grapalat" w:hAnsi="GHEA Grapalat"/>
          <w:i/>
          <w:sz w:val="18"/>
          <w:lang w:val="hy-AM"/>
        </w:rPr>
        <w:t>ԵՔ-ԲՄԽԾՁԲ-</w:t>
      </w:r>
      <w:r w:rsidR="007D0B50">
        <w:rPr>
          <w:rFonts w:ascii="GHEA Grapalat" w:hAnsi="GHEA Grapalat"/>
          <w:i/>
          <w:sz w:val="18"/>
          <w:lang w:val="hy-AM"/>
        </w:rPr>
        <w:t>25/46</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77777777" w:rsidR="00513CB2" w:rsidRPr="00B93A1F" w:rsidRDefault="00513CB2" w:rsidP="00513CB2">
      <w:pPr>
        <w:jc w:val="center"/>
        <w:rPr>
          <w:rFonts w:ascii="GHEA Grapalat" w:hAnsi="GHEA Grapalat"/>
          <w:b/>
          <w:sz w:val="20"/>
          <w:lang w:val="hy-AM"/>
        </w:rPr>
      </w:pPr>
      <w:r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CA1EAA" w:rsidRPr="00F34C44" w14:paraId="42BDB399" w14:textId="77777777" w:rsidTr="00C1345C">
        <w:trPr>
          <w:trHeight w:val="246"/>
        </w:trPr>
        <w:tc>
          <w:tcPr>
            <w:tcW w:w="607" w:type="dxa"/>
            <w:vAlign w:val="center"/>
          </w:tcPr>
          <w:p w14:paraId="5594818A" w14:textId="77777777" w:rsidR="00CA1EAA" w:rsidRDefault="00CA1EAA" w:rsidP="00CA1EAA">
            <w:pPr>
              <w:jc w:val="center"/>
              <w:rPr>
                <w:rFonts w:ascii="GHEA Grapalat" w:hAnsi="GHEA Grapalat"/>
                <w:sz w:val="20"/>
                <w:lang w:val="hy-AM"/>
              </w:rPr>
            </w:pPr>
          </w:p>
          <w:p w14:paraId="0016D260" w14:textId="77777777" w:rsidR="00CA1EAA" w:rsidRDefault="00CA1EAA" w:rsidP="00CA1EAA">
            <w:pPr>
              <w:jc w:val="center"/>
              <w:rPr>
                <w:rFonts w:ascii="GHEA Grapalat" w:hAnsi="GHEA Grapalat"/>
                <w:sz w:val="20"/>
                <w:lang w:val="hy-AM"/>
              </w:rPr>
            </w:pPr>
          </w:p>
          <w:p w14:paraId="125DEC0B" w14:textId="77777777" w:rsidR="00CA1EAA" w:rsidRDefault="00CA1EAA" w:rsidP="00CA1EAA">
            <w:pPr>
              <w:jc w:val="center"/>
              <w:rPr>
                <w:rFonts w:ascii="GHEA Grapalat" w:hAnsi="GHEA Grapalat"/>
                <w:sz w:val="20"/>
                <w:lang w:val="hy-AM"/>
              </w:rPr>
            </w:pPr>
          </w:p>
          <w:p w14:paraId="69E1F170" w14:textId="77777777" w:rsidR="00CA1EAA" w:rsidRDefault="00CA1EAA" w:rsidP="00CA1EAA">
            <w:pPr>
              <w:jc w:val="center"/>
              <w:rPr>
                <w:rFonts w:ascii="GHEA Grapalat" w:hAnsi="GHEA Grapalat"/>
                <w:sz w:val="20"/>
                <w:lang w:val="hy-AM"/>
              </w:rPr>
            </w:pPr>
          </w:p>
          <w:p w14:paraId="1C2455A1" w14:textId="77777777" w:rsidR="00CA1EAA" w:rsidRDefault="00CA1EAA" w:rsidP="00CA1EAA">
            <w:pPr>
              <w:jc w:val="center"/>
              <w:rPr>
                <w:rFonts w:ascii="GHEA Grapalat" w:hAnsi="GHEA Grapalat"/>
                <w:sz w:val="20"/>
                <w:lang w:val="hy-AM"/>
              </w:rPr>
            </w:pPr>
          </w:p>
          <w:p w14:paraId="48AD110D" w14:textId="77777777" w:rsidR="00CA1EAA" w:rsidRDefault="00CA1EAA" w:rsidP="00CA1EAA">
            <w:pPr>
              <w:jc w:val="center"/>
              <w:rPr>
                <w:rFonts w:ascii="GHEA Grapalat" w:hAnsi="GHEA Grapalat"/>
                <w:sz w:val="20"/>
                <w:lang w:val="hy-AM"/>
              </w:rPr>
            </w:pPr>
          </w:p>
          <w:p w14:paraId="28F17BB0" w14:textId="77777777" w:rsidR="00CA1EAA" w:rsidRDefault="00CA1EAA" w:rsidP="00CA1EAA">
            <w:pPr>
              <w:jc w:val="center"/>
              <w:rPr>
                <w:rFonts w:ascii="GHEA Grapalat" w:hAnsi="GHEA Grapalat"/>
                <w:sz w:val="20"/>
                <w:lang w:val="hy-AM"/>
              </w:rPr>
            </w:pPr>
          </w:p>
          <w:p w14:paraId="3E304B1C" w14:textId="32740BB2" w:rsidR="00CA1EAA" w:rsidRDefault="00CA1EAA" w:rsidP="00CA1EAA">
            <w:pPr>
              <w:jc w:val="center"/>
              <w:rPr>
                <w:rFonts w:ascii="GHEA Grapalat" w:hAnsi="GHEA Grapalat"/>
                <w:sz w:val="20"/>
                <w:lang w:val="hy-AM"/>
              </w:rPr>
            </w:pPr>
            <w:r>
              <w:rPr>
                <w:rFonts w:ascii="GHEA Grapalat" w:hAnsi="GHEA Grapalat"/>
                <w:sz w:val="20"/>
                <w:lang w:val="hy-AM"/>
              </w:rPr>
              <w:t>1</w:t>
            </w:r>
          </w:p>
          <w:p w14:paraId="67DD88EF" w14:textId="77777777" w:rsidR="00CA1EAA" w:rsidRDefault="00CA1EAA" w:rsidP="00CA1EAA">
            <w:pPr>
              <w:jc w:val="center"/>
              <w:rPr>
                <w:rFonts w:ascii="GHEA Grapalat" w:hAnsi="GHEA Grapalat"/>
                <w:sz w:val="20"/>
                <w:lang w:val="hy-AM"/>
              </w:rPr>
            </w:pPr>
          </w:p>
          <w:p w14:paraId="490B828C" w14:textId="77777777" w:rsidR="00CA1EAA" w:rsidRDefault="00CA1EAA" w:rsidP="00CA1EAA">
            <w:pPr>
              <w:jc w:val="center"/>
              <w:rPr>
                <w:rFonts w:ascii="GHEA Grapalat" w:hAnsi="GHEA Grapalat"/>
                <w:sz w:val="20"/>
                <w:lang w:val="hy-AM"/>
              </w:rPr>
            </w:pPr>
          </w:p>
          <w:p w14:paraId="54AD2686" w14:textId="77777777" w:rsidR="00CA1EAA" w:rsidRDefault="00CA1EAA" w:rsidP="00CA1EAA">
            <w:pPr>
              <w:jc w:val="center"/>
              <w:rPr>
                <w:rFonts w:ascii="GHEA Grapalat" w:hAnsi="GHEA Grapalat"/>
                <w:sz w:val="20"/>
                <w:lang w:val="hy-AM"/>
              </w:rPr>
            </w:pPr>
          </w:p>
          <w:p w14:paraId="05BF3CBB" w14:textId="77777777" w:rsidR="00CA1EAA" w:rsidRDefault="00CA1EAA" w:rsidP="00CA1EAA">
            <w:pPr>
              <w:jc w:val="center"/>
              <w:rPr>
                <w:rFonts w:ascii="GHEA Grapalat" w:hAnsi="GHEA Grapalat"/>
                <w:sz w:val="20"/>
                <w:lang w:val="hy-AM"/>
              </w:rPr>
            </w:pPr>
          </w:p>
          <w:p w14:paraId="7C9BCA1F" w14:textId="77777777" w:rsidR="00CA1EAA" w:rsidRDefault="00CA1EAA" w:rsidP="00CA1EAA">
            <w:pPr>
              <w:jc w:val="center"/>
              <w:rPr>
                <w:rFonts w:ascii="GHEA Grapalat" w:hAnsi="GHEA Grapalat"/>
                <w:sz w:val="20"/>
                <w:lang w:val="hy-AM"/>
              </w:rPr>
            </w:pPr>
          </w:p>
          <w:p w14:paraId="1E53FF2C" w14:textId="77777777" w:rsidR="00CA1EAA" w:rsidRDefault="00CA1EAA" w:rsidP="00CA1EAA">
            <w:pPr>
              <w:jc w:val="center"/>
              <w:rPr>
                <w:rFonts w:ascii="GHEA Grapalat" w:hAnsi="GHEA Grapalat"/>
                <w:sz w:val="20"/>
                <w:lang w:val="hy-AM"/>
              </w:rPr>
            </w:pPr>
          </w:p>
          <w:p w14:paraId="6336AE00" w14:textId="77777777" w:rsidR="00CA1EAA" w:rsidRDefault="00CA1EAA" w:rsidP="00CA1EAA">
            <w:pPr>
              <w:jc w:val="center"/>
              <w:rPr>
                <w:rFonts w:ascii="GHEA Grapalat" w:hAnsi="GHEA Grapalat"/>
                <w:sz w:val="20"/>
                <w:lang w:val="hy-AM"/>
              </w:rPr>
            </w:pPr>
          </w:p>
          <w:p w14:paraId="729CC149" w14:textId="77777777" w:rsidR="00CA1EAA" w:rsidRDefault="00CA1EAA" w:rsidP="00CA1EAA">
            <w:pPr>
              <w:jc w:val="center"/>
              <w:rPr>
                <w:rFonts w:ascii="GHEA Grapalat" w:hAnsi="GHEA Grapalat"/>
                <w:sz w:val="20"/>
                <w:lang w:val="hy-AM"/>
              </w:rPr>
            </w:pPr>
          </w:p>
          <w:p w14:paraId="3498A026" w14:textId="77777777" w:rsidR="00CA1EAA" w:rsidRDefault="00CA1EAA" w:rsidP="00CA1EAA">
            <w:pPr>
              <w:jc w:val="center"/>
              <w:rPr>
                <w:rFonts w:ascii="GHEA Grapalat" w:hAnsi="GHEA Grapalat"/>
                <w:sz w:val="20"/>
                <w:lang w:val="hy-AM"/>
              </w:rPr>
            </w:pPr>
          </w:p>
          <w:p w14:paraId="091B3CE8" w14:textId="77777777" w:rsidR="00CA1EAA" w:rsidRDefault="00CA1EAA" w:rsidP="00CA1EAA">
            <w:pPr>
              <w:jc w:val="center"/>
              <w:rPr>
                <w:rFonts w:ascii="GHEA Grapalat" w:hAnsi="GHEA Grapalat"/>
                <w:sz w:val="20"/>
                <w:lang w:val="hy-AM"/>
              </w:rPr>
            </w:pPr>
          </w:p>
          <w:p w14:paraId="0F275F7A" w14:textId="77777777" w:rsidR="00CA1EAA" w:rsidRDefault="00CA1EAA" w:rsidP="00CA1EAA">
            <w:pPr>
              <w:jc w:val="center"/>
              <w:rPr>
                <w:rFonts w:ascii="GHEA Grapalat" w:hAnsi="GHEA Grapalat"/>
                <w:sz w:val="20"/>
                <w:lang w:val="hy-AM"/>
              </w:rPr>
            </w:pPr>
          </w:p>
          <w:p w14:paraId="66BB29C7" w14:textId="77777777" w:rsidR="00CA1EAA" w:rsidRDefault="00CA1EAA" w:rsidP="00CA1EAA">
            <w:pPr>
              <w:jc w:val="center"/>
              <w:rPr>
                <w:rFonts w:ascii="GHEA Grapalat" w:hAnsi="GHEA Grapalat"/>
                <w:sz w:val="20"/>
                <w:lang w:val="hy-AM"/>
              </w:rPr>
            </w:pPr>
          </w:p>
          <w:p w14:paraId="4206D553" w14:textId="77777777" w:rsidR="00CA1EAA" w:rsidRDefault="00CA1EAA" w:rsidP="00CA1EAA">
            <w:pPr>
              <w:jc w:val="center"/>
              <w:rPr>
                <w:rFonts w:ascii="GHEA Grapalat" w:hAnsi="GHEA Grapalat"/>
                <w:sz w:val="20"/>
                <w:lang w:val="hy-AM"/>
              </w:rPr>
            </w:pPr>
          </w:p>
          <w:p w14:paraId="043DC846" w14:textId="77777777" w:rsidR="00CA1EAA" w:rsidRDefault="00CA1EAA" w:rsidP="00CA1EAA">
            <w:pPr>
              <w:jc w:val="center"/>
              <w:rPr>
                <w:rFonts w:ascii="GHEA Grapalat" w:hAnsi="GHEA Grapalat"/>
                <w:sz w:val="20"/>
                <w:lang w:val="hy-AM"/>
              </w:rPr>
            </w:pPr>
          </w:p>
          <w:p w14:paraId="0CE60DF5" w14:textId="77777777" w:rsidR="00CA1EAA" w:rsidRDefault="00CA1EAA" w:rsidP="00CA1EAA">
            <w:pPr>
              <w:jc w:val="center"/>
              <w:rPr>
                <w:rFonts w:ascii="GHEA Grapalat" w:hAnsi="GHEA Grapalat"/>
                <w:sz w:val="20"/>
                <w:lang w:val="hy-AM"/>
              </w:rPr>
            </w:pPr>
          </w:p>
          <w:p w14:paraId="7CF6B821" w14:textId="77777777" w:rsidR="00CA1EAA" w:rsidRDefault="00CA1EAA" w:rsidP="00CA1EAA">
            <w:pPr>
              <w:jc w:val="center"/>
              <w:rPr>
                <w:rFonts w:ascii="GHEA Grapalat" w:hAnsi="GHEA Grapalat"/>
                <w:sz w:val="20"/>
                <w:lang w:val="hy-AM"/>
              </w:rPr>
            </w:pPr>
          </w:p>
          <w:p w14:paraId="23F723DD" w14:textId="77777777" w:rsidR="00CA1EAA" w:rsidRDefault="00CA1EAA" w:rsidP="00CA1EAA">
            <w:pPr>
              <w:jc w:val="center"/>
              <w:rPr>
                <w:rFonts w:ascii="GHEA Grapalat" w:hAnsi="GHEA Grapalat"/>
                <w:sz w:val="20"/>
                <w:lang w:val="hy-AM"/>
              </w:rPr>
            </w:pPr>
          </w:p>
          <w:p w14:paraId="18CFFA55" w14:textId="77777777" w:rsidR="00CA1EAA" w:rsidRDefault="00CA1EAA" w:rsidP="00CA1EAA">
            <w:pPr>
              <w:jc w:val="center"/>
              <w:rPr>
                <w:rFonts w:ascii="GHEA Grapalat" w:hAnsi="GHEA Grapalat"/>
                <w:sz w:val="20"/>
                <w:lang w:val="hy-AM"/>
              </w:rPr>
            </w:pPr>
          </w:p>
          <w:p w14:paraId="4642D553" w14:textId="77777777" w:rsidR="00CA1EAA" w:rsidRDefault="00CA1EAA" w:rsidP="00CA1EAA">
            <w:pPr>
              <w:jc w:val="center"/>
              <w:rPr>
                <w:rFonts w:ascii="GHEA Grapalat" w:hAnsi="GHEA Grapalat"/>
                <w:sz w:val="20"/>
                <w:lang w:val="hy-AM"/>
              </w:rPr>
            </w:pPr>
          </w:p>
          <w:p w14:paraId="23A484E9" w14:textId="77777777" w:rsidR="00CA1EAA" w:rsidRDefault="00CA1EAA" w:rsidP="00CA1EAA">
            <w:pPr>
              <w:jc w:val="center"/>
              <w:rPr>
                <w:rFonts w:ascii="GHEA Grapalat" w:hAnsi="GHEA Grapalat"/>
                <w:sz w:val="20"/>
                <w:lang w:val="hy-AM"/>
              </w:rPr>
            </w:pPr>
          </w:p>
          <w:p w14:paraId="274F248C" w14:textId="77777777" w:rsidR="00CA1EAA" w:rsidRDefault="00CA1EAA" w:rsidP="00CA1EAA">
            <w:pPr>
              <w:rPr>
                <w:rFonts w:ascii="GHEA Grapalat" w:hAnsi="GHEA Grapalat"/>
                <w:sz w:val="20"/>
                <w:lang w:val="hy-AM"/>
              </w:rPr>
            </w:pPr>
          </w:p>
          <w:p w14:paraId="205966F4" w14:textId="77777777" w:rsidR="00CA1EAA" w:rsidRDefault="00CA1EAA" w:rsidP="00CA1EAA">
            <w:pPr>
              <w:jc w:val="center"/>
              <w:rPr>
                <w:rFonts w:ascii="GHEA Grapalat" w:hAnsi="GHEA Grapalat"/>
                <w:sz w:val="20"/>
                <w:lang w:val="hy-AM"/>
              </w:rPr>
            </w:pPr>
          </w:p>
          <w:p w14:paraId="512005EF" w14:textId="77777777" w:rsidR="00CA1EAA" w:rsidRDefault="00CA1EAA" w:rsidP="00CA1EAA">
            <w:pPr>
              <w:jc w:val="center"/>
              <w:rPr>
                <w:rFonts w:ascii="GHEA Grapalat" w:hAnsi="GHEA Grapalat"/>
                <w:sz w:val="20"/>
                <w:lang w:val="hy-AM"/>
              </w:rPr>
            </w:pPr>
          </w:p>
          <w:p w14:paraId="3D3A7B60" w14:textId="208D2020" w:rsidR="00CA1EAA" w:rsidRPr="00453E01" w:rsidRDefault="00CA1EAA" w:rsidP="00CA1EAA">
            <w:pPr>
              <w:jc w:val="center"/>
              <w:rPr>
                <w:rFonts w:ascii="GHEA Grapalat" w:hAnsi="GHEA Grapalat"/>
                <w:sz w:val="20"/>
                <w:lang w:val="hy-AM"/>
              </w:rPr>
            </w:pPr>
          </w:p>
        </w:tc>
        <w:tc>
          <w:tcPr>
            <w:tcW w:w="1620" w:type="dxa"/>
            <w:vAlign w:val="center"/>
          </w:tcPr>
          <w:p w14:paraId="7E296F26" w14:textId="77777777" w:rsidR="00CA1EAA" w:rsidRDefault="00CA1EAA" w:rsidP="00CA1EAA">
            <w:pPr>
              <w:jc w:val="center"/>
              <w:rPr>
                <w:rFonts w:ascii="GHEA Grapalat" w:hAnsi="GHEA Grapalat"/>
                <w:sz w:val="20"/>
              </w:rPr>
            </w:pPr>
          </w:p>
          <w:p w14:paraId="2E9F2563" w14:textId="77777777" w:rsidR="00CA1EAA" w:rsidRDefault="00CA1EAA" w:rsidP="00CA1EAA">
            <w:pPr>
              <w:jc w:val="center"/>
              <w:rPr>
                <w:rFonts w:ascii="GHEA Grapalat" w:hAnsi="GHEA Grapalat"/>
                <w:sz w:val="20"/>
              </w:rPr>
            </w:pPr>
          </w:p>
          <w:p w14:paraId="4345BE59" w14:textId="77777777" w:rsidR="00CA1EAA" w:rsidRDefault="00CA1EAA" w:rsidP="00CA1EAA">
            <w:pPr>
              <w:jc w:val="center"/>
              <w:rPr>
                <w:rFonts w:ascii="GHEA Grapalat" w:hAnsi="GHEA Grapalat"/>
                <w:sz w:val="20"/>
              </w:rPr>
            </w:pPr>
          </w:p>
          <w:p w14:paraId="64C549ED" w14:textId="77777777" w:rsidR="00CA1EAA" w:rsidRDefault="00CA1EAA" w:rsidP="00CA1EAA">
            <w:pPr>
              <w:jc w:val="center"/>
              <w:rPr>
                <w:rFonts w:ascii="GHEA Grapalat" w:hAnsi="GHEA Grapalat"/>
                <w:sz w:val="20"/>
              </w:rPr>
            </w:pPr>
          </w:p>
          <w:p w14:paraId="68F9A4B9" w14:textId="77777777" w:rsidR="00CA1EAA" w:rsidRDefault="00CA1EAA" w:rsidP="00CA1EAA">
            <w:pPr>
              <w:jc w:val="center"/>
              <w:rPr>
                <w:rFonts w:ascii="GHEA Grapalat" w:hAnsi="GHEA Grapalat"/>
                <w:sz w:val="20"/>
              </w:rPr>
            </w:pPr>
          </w:p>
          <w:p w14:paraId="1A3A0968" w14:textId="77777777" w:rsidR="00CA1EAA" w:rsidRDefault="00CA1EAA" w:rsidP="00CA1EAA">
            <w:pPr>
              <w:jc w:val="center"/>
              <w:rPr>
                <w:rFonts w:ascii="GHEA Grapalat" w:hAnsi="GHEA Grapalat"/>
                <w:sz w:val="20"/>
              </w:rPr>
            </w:pPr>
          </w:p>
          <w:p w14:paraId="4F328298" w14:textId="77777777" w:rsidR="00CA1EAA" w:rsidRDefault="00CA1EAA" w:rsidP="00CA1EAA">
            <w:pPr>
              <w:jc w:val="center"/>
              <w:rPr>
                <w:rFonts w:ascii="GHEA Grapalat" w:hAnsi="GHEA Grapalat"/>
                <w:sz w:val="20"/>
              </w:rPr>
            </w:pPr>
          </w:p>
          <w:p w14:paraId="5E38EA91" w14:textId="5A2D700D" w:rsidR="00CA1EAA" w:rsidRDefault="00CA1EAA" w:rsidP="00CA1EAA">
            <w:pPr>
              <w:jc w:val="center"/>
              <w:rPr>
                <w:rFonts w:ascii="GHEA Grapalat" w:hAnsi="GHEA Grapalat"/>
                <w:sz w:val="20"/>
                <w:lang w:val="hy-AM"/>
              </w:rPr>
            </w:pPr>
            <w:r w:rsidRPr="00CA1EAA">
              <w:rPr>
                <w:rFonts w:ascii="GHEA Grapalat" w:hAnsi="GHEA Grapalat"/>
                <w:bCs/>
                <w:sz w:val="20"/>
                <w:lang w:val="hy-AM"/>
              </w:rPr>
              <w:t>71351540/891</w:t>
            </w:r>
          </w:p>
          <w:p w14:paraId="32F3DFC2" w14:textId="77777777" w:rsidR="00CA1EAA" w:rsidRDefault="00CA1EAA" w:rsidP="00CA1EAA">
            <w:pPr>
              <w:jc w:val="center"/>
              <w:rPr>
                <w:rFonts w:ascii="GHEA Grapalat" w:hAnsi="GHEA Grapalat"/>
                <w:sz w:val="20"/>
                <w:lang w:val="hy-AM"/>
              </w:rPr>
            </w:pPr>
          </w:p>
          <w:p w14:paraId="1E11A3C7" w14:textId="77777777" w:rsidR="00CA1EAA" w:rsidRDefault="00CA1EAA" w:rsidP="00CA1EAA">
            <w:pPr>
              <w:jc w:val="center"/>
              <w:rPr>
                <w:rFonts w:ascii="GHEA Grapalat" w:hAnsi="GHEA Grapalat"/>
                <w:sz w:val="20"/>
                <w:lang w:val="hy-AM"/>
              </w:rPr>
            </w:pPr>
          </w:p>
          <w:p w14:paraId="076824CB" w14:textId="77777777" w:rsidR="00CA1EAA" w:rsidRDefault="00CA1EAA" w:rsidP="00CA1EAA">
            <w:pPr>
              <w:jc w:val="center"/>
              <w:rPr>
                <w:rFonts w:ascii="GHEA Grapalat" w:hAnsi="GHEA Grapalat"/>
                <w:sz w:val="20"/>
                <w:lang w:val="hy-AM"/>
              </w:rPr>
            </w:pPr>
          </w:p>
          <w:p w14:paraId="714A1103" w14:textId="77777777" w:rsidR="00CA1EAA" w:rsidRDefault="00CA1EAA" w:rsidP="00CA1EAA">
            <w:pPr>
              <w:jc w:val="center"/>
              <w:rPr>
                <w:rFonts w:ascii="GHEA Grapalat" w:hAnsi="GHEA Grapalat"/>
                <w:sz w:val="20"/>
                <w:lang w:val="hy-AM"/>
              </w:rPr>
            </w:pPr>
          </w:p>
          <w:p w14:paraId="3D3A4095" w14:textId="77777777" w:rsidR="00CA1EAA" w:rsidRDefault="00CA1EAA" w:rsidP="00CA1EAA">
            <w:pPr>
              <w:jc w:val="center"/>
              <w:rPr>
                <w:rFonts w:ascii="GHEA Grapalat" w:hAnsi="GHEA Grapalat"/>
                <w:sz w:val="20"/>
                <w:lang w:val="hy-AM"/>
              </w:rPr>
            </w:pPr>
          </w:p>
          <w:p w14:paraId="025EC362" w14:textId="77777777" w:rsidR="00CA1EAA" w:rsidRDefault="00CA1EAA" w:rsidP="00CA1EAA">
            <w:pPr>
              <w:jc w:val="center"/>
              <w:rPr>
                <w:rFonts w:ascii="GHEA Grapalat" w:hAnsi="GHEA Grapalat"/>
                <w:sz w:val="20"/>
                <w:lang w:val="hy-AM"/>
              </w:rPr>
            </w:pPr>
          </w:p>
          <w:p w14:paraId="54D09A67" w14:textId="77777777" w:rsidR="00CA1EAA" w:rsidRDefault="00CA1EAA" w:rsidP="00CA1EAA">
            <w:pPr>
              <w:jc w:val="center"/>
              <w:rPr>
                <w:rFonts w:ascii="GHEA Grapalat" w:hAnsi="GHEA Grapalat"/>
                <w:sz w:val="20"/>
                <w:lang w:val="hy-AM"/>
              </w:rPr>
            </w:pPr>
          </w:p>
          <w:p w14:paraId="298AC7A9" w14:textId="77777777" w:rsidR="00CA1EAA" w:rsidRDefault="00CA1EAA" w:rsidP="00CA1EAA">
            <w:pPr>
              <w:jc w:val="center"/>
              <w:rPr>
                <w:rFonts w:ascii="GHEA Grapalat" w:hAnsi="GHEA Grapalat"/>
                <w:sz w:val="20"/>
                <w:lang w:val="hy-AM"/>
              </w:rPr>
            </w:pPr>
          </w:p>
          <w:p w14:paraId="2BDFE5DD" w14:textId="77777777" w:rsidR="00CA1EAA" w:rsidRDefault="00CA1EAA" w:rsidP="00CA1EAA">
            <w:pPr>
              <w:jc w:val="center"/>
              <w:rPr>
                <w:rFonts w:ascii="GHEA Grapalat" w:hAnsi="GHEA Grapalat"/>
                <w:sz w:val="20"/>
                <w:lang w:val="hy-AM"/>
              </w:rPr>
            </w:pPr>
          </w:p>
          <w:p w14:paraId="6306D51F" w14:textId="77777777" w:rsidR="00CA1EAA" w:rsidRDefault="00CA1EAA" w:rsidP="00CA1EAA">
            <w:pPr>
              <w:jc w:val="center"/>
              <w:rPr>
                <w:rFonts w:ascii="GHEA Grapalat" w:hAnsi="GHEA Grapalat"/>
                <w:sz w:val="20"/>
                <w:lang w:val="hy-AM"/>
              </w:rPr>
            </w:pPr>
          </w:p>
          <w:p w14:paraId="4111E98A" w14:textId="77777777" w:rsidR="00CA1EAA" w:rsidRDefault="00CA1EAA" w:rsidP="00CA1EAA">
            <w:pPr>
              <w:jc w:val="center"/>
              <w:rPr>
                <w:rFonts w:ascii="GHEA Grapalat" w:hAnsi="GHEA Grapalat"/>
                <w:sz w:val="20"/>
                <w:lang w:val="hy-AM"/>
              </w:rPr>
            </w:pPr>
          </w:p>
          <w:p w14:paraId="15D2D167" w14:textId="77777777" w:rsidR="00CA1EAA" w:rsidRDefault="00CA1EAA" w:rsidP="00CA1EAA">
            <w:pPr>
              <w:jc w:val="center"/>
              <w:rPr>
                <w:rFonts w:ascii="GHEA Grapalat" w:hAnsi="GHEA Grapalat"/>
                <w:sz w:val="20"/>
                <w:lang w:val="hy-AM"/>
              </w:rPr>
            </w:pPr>
          </w:p>
          <w:p w14:paraId="573DF640" w14:textId="77777777" w:rsidR="00CA1EAA" w:rsidRDefault="00CA1EAA" w:rsidP="00CA1EAA">
            <w:pPr>
              <w:jc w:val="center"/>
              <w:rPr>
                <w:rFonts w:ascii="GHEA Grapalat" w:hAnsi="GHEA Grapalat"/>
                <w:sz w:val="20"/>
                <w:lang w:val="hy-AM"/>
              </w:rPr>
            </w:pPr>
          </w:p>
          <w:p w14:paraId="110A8278" w14:textId="77777777" w:rsidR="00CA1EAA" w:rsidRDefault="00CA1EAA" w:rsidP="00CA1EAA">
            <w:pPr>
              <w:jc w:val="center"/>
              <w:rPr>
                <w:rFonts w:ascii="GHEA Grapalat" w:hAnsi="GHEA Grapalat"/>
                <w:sz w:val="20"/>
                <w:lang w:val="hy-AM"/>
              </w:rPr>
            </w:pPr>
          </w:p>
          <w:p w14:paraId="23E4EF29" w14:textId="77777777" w:rsidR="00CA1EAA" w:rsidRDefault="00CA1EAA" w:rsidP="00CA1EAA">
            <w:pPr>
              <w:jc w:val="center"/>
              <w:rPr>
                <w:rFonts w:ascii="GHEA Grapalat" w:hAnsi="GHEA Grapalat"/>
                <w:sz w:val="20"/>
                <w:lang w:val="hy-AM"/>
              </w:rPr>
            </w:pPr>
          </w:p>
          <w:p w14:paraId="468E6FA0" w14:textId="77777777" w:rsidR="00CA1EAA" w:rsidRDefault="00CA1EAA" w:rsidP="00CA1EAA">
            <w:pPr>
              <w:jc w:val="center"/>
              <w:rPr>
                <w:rFonts w:ascii="GHEA Grapalat" w:hAnsi="GHEA Grapalat"/>
                <w:sz w:val="20"/>
                <w:lang w:val="hy-AM"/>
              </w:rPr>
            </w:pPr>
          </w:p>
          <w:p w14:paraId="4CD7ECF9" w14:textId="77777777" w:rsidR="00CA1EAA" w:rsidRDefault="00CA1EAA" w:rsidP="00CA1EAA">
            <w:pPr>
              <w:jc w:val="center"/>
              <w:rPr>
                <w:rFonts w:ascii="GHEA Grapalat" w:hAnsi="GHEA Grapalat"/>
                <w:sz w:val="20"/>
                <w:lang w:val="hy-AM"/>
              </w:rPr>
            </w:pPr>
          </w:p>
          <w:p w14:paraId="40F5C76B" w14:textId="77777777" w:rsidR="00CA1EAA" w:rsidRDefault="00CA1EAA" w:rsidP="00CA1EAA">
            <w:pPr>
              <w:jc w:val="center"/>
              <w:rPr>
                <w:rFonts w:ascii="GHEA Grapalat" w:hAnsi="GHEA Grapalat"/>
                <w:sz w:val="20"/>
                <w:lang w:val="hy-AM"/>
              </w:rPr>
            </w:pPr>
          </w:p>
          <w:p w14:paraId="2E891499" w14:textId="77777777" w:rsidR="00CA1EAA" w:rsidRDefault="00CA1EAA" w:rsidP="00CA1EAA">
            <w:pPr>
              <w:jc w:val="center"/>
              <w:rPr>
                <w:rFonts w:ascii="GHEA Grapalat" w:hAnsi="GHEA Grapalat"/>
                <w:sz w:val="20"/>
                <w:lang w:val="hy-AM"/>
              </w:rPr>
            </w:pPr>
          </w:p>
          <w:p w14:paraId="269FC8A1" w14:textId="77777777" w:rsidR="00CA1EAA" w:rsidRDefault="00CA1EAA" w:rsidP="00CA1EAA">
            <w:pPr>
              <w:rPr>
                <w:rFonts w:ascii="GHEA Grapalat" w:hAnsi="GHEA Grapalat"/>
                <w:sz w:val="20"/>
                <w:lang w:val="hy-AM"/>
              </w:rPr>
            </w:pPr>
          </w:p>
          <w:p w14:paraId="76C8E1CC" w14:textId="77777777" w:rsidR="00CA1EAA" w:rsidRDefault="00CA1EAA" w:rsidP="00CA1EAA">
            <w:pPr>
              <w:jc w:val="center"/>
              <w:rPr>
                <w:rFonts w:ascii="GHEA Grapalat" w:hAnsi="GHEA Grapalat"/>
                <w:sz w:val="20"/>
                <w:lang w:val="hy-AM"/>
              </w:rPr>
            </w:pPr>
          </w:p>
          <w:p w14:paraId="6082F7D9" w14:textId="77777777" w:rsidR="00CA1EAA" w:rsidRDefault="00CA1EAA" w:rsidP="00CA1EAA">
            <w:pPr>
              <w:jc w:val="center"/>
              <w:rPr>
                <w:rFonts w:ascii="GHEA Grapalat" w:hAnsi="GHEA Grapalat"/>
                <w:sz w:val="20"/>
                <w:lang w:val="hy-AM"/>
              </w:rPr>
            </w:pPr>
          </w:p>
          <w:p w14:paraId="079BEF77" w14:textId="7A300DC4" w:rsidR="00CA1EAA" w:rsidRPr="00F375B7" w:rsidRDefault="00CA1EAA" w:rsidP="00CA1EAA">
            <w:pPr>
              <w:jc w:val="center"/>
              <w:rPr>
                <w:rFonts w:ascii="GHEA Grapalat" w:hAnsi="GHEA Grapalat"/>
                <w:sz w:val="20"/>
                <w:lang w:val="hy-AM"/>
              </w:rPr>
            </w:pPr>
          </w:p>
        </w:tc>
        <w:tc>
          <w:tcPr>
            <w:tcW w:w="5310" w:type="dxa"/>
            <w:tcBorders>
              <w:top w:val="single" w:sz="4" w:space="0" w:color="auto"/>
              <w:left w:val="single" w:sz="4" w:space="0" w:color="auto"/>
              <w:bottom w:val="single" w:sz="4" w:space="0" w:color="auto"/>
              <w:right w:val="single" w:sz="4" w:space="0" w:color="auto"/>
            </w:tcBorders>
          </w:tcPr>
          <w:p w14:paraId="6DB4D3FA" w14:textId="190DE3F5" w:rsidR="00CA1EAA" w:rsidRDefault="00CA1EAA" w:rsidP="00CA1EAA">
            <w:pPr>
              <w:ind w:right="180"/>
              <w:jc w:val="center"/>
              <w:rPr>
                <w:rFonts w:ascii="GHEA Grapalat" w:hAnsi="GHEA Grapalat" w:cs="Sylfaen"/>
                <w:b/>
                <w:sz w:val="20"/>
                <w:szCs w:val="20"/>
                <w:lang w:val="hy-AM"/>
              </w:rPr>
            </w:pPr>
            <w:r>
              <w:rPr>
                <w:rFonts w:ascii="GHEA Grapalat" w:hAnsi="GHEA Grapalat" w:cs="Sylfaen"/>
                <w:b/>
                <w:sz w:val="20"/>
                <w:szCs w:val="20"/>
                <w:lang w:val="hy-AM" w:eastAsia="ru-RU"/>
              </w:rPr>
              <w:lastRenderedPageBreak/>
              <w:t>Կենտրոն վարչական շրջանի Ամիրյան փողոցի մայթի վերանորոգման աշխատանքներ</w:t>
            </w:r>
            <w:r w:rsidR="001A6BED">
              <w:rPr>
                <w:rFonts w:ascii="GHEA Grapalat" w:hAnsi="GHEA Grapalat" w:cs="Sylfaen"/>
                <w:b/>
                <w:sz w:val="20"/>
                <w:szCs w:val="20"/>
                <w:lang w:val="hy-AM" w:eastAsia="ru-RU"/>
              </w:rPr>
              <w:t>ի</w:t>
            </w:r>
            <w:r>
              <w:rPr>
                <w:rFonts w:ascii="GHEA Grapalat" w:hAnsi="GHEA Grapalat" w:cs="Sylfaen"/>
                <w:b/>
                <w:sz w:val="20"/>
                <w:szCs w:val="20"/>
                <w:lang w:val="hy-AM"/>
              </w:rPr>
              <w:t xml:space="preserve"> որակի տեխնիկական հսկողության խորհրդատվական ծառայություններ</w:t>
            </w:r>
          </w:p>
          <w:p w14:paraId="4D35037F" w14:textId="77777777" w:rsidR="00CA1EAA" w:rsidRDefault="00CA1EAA" w:rsidP="00CA1EAA">
            <w:pPr>
              <w:ind w:right="180"/>
              <w:jc w:val="center"/>
              <w:rPr>
                <w:rFonts w:ascii="GHEA Grapalat" w:hAnsi="GHEA Grapalat" w:cs="Sylfaen"/>
                <w:b/>
                <w:sz w:val="20"/>
                <w:szCs w:val="20"/>
                <w:lang w:val="hy-AM"/>
              </w:rPr>
            </w:pPr>
            <w:r>
              <w:rPr>
                <w:rFonts w:ascii="GHEA Grapalat" w:hAnsi="GHEA Grapalat" w:cs="Sylfaen"/>
                <w:b/>
                <w:sz w:val="20"/>
                <w:szCs w:val="20"/>
                <w:lang w:val="hy-AM"/>
              </w:rPr>
              <w:t xml:space="preserve"> </w:t>
            </w:r>
          </w:p>
          <w:p w14:paraId="05D40BB6" w14:textId="77777777" w:rsidR="00CA1EAA" w:rsidRDefault="00CA1EAA" w:rsidP="00CA1EAA">
            <w:pPr>
              <w:ind w:right="180"/>
              <w:jc w:val="center"/>
              <w:rPr>
                <w:rFonts w:ascii="GHEA Grapalat" w:hAnsi="GHEA Grapalat" w:cs="Sylfaen"/>
                <w:b/>
                <w:sz w:val="20"/>
                <w:szCs w:val="20"/>
                <w:lang w:val="hy-AM"/>
              </w:rPr>
            </w:pPr>
          </w:p>
          <w:p w14:paraId="32D20029" w14:textId="77777777" w:rsidR="00CA1EAA" w:rsidRDefault="00CA1EAA" w:rsidP="00CA1EAA">
            <w:pPr>
              <w:ind w:right="180"/>
              <w:jc w:val="center"/>
              <w:rPr>
                <w:rFonts w:ascii="GHEA Grapalat" w:hAnsi="GHEA Grapalat"/>
                <w:b/>
                <w:iCs/>
                <w:sz w:val="20"/>
                <w:szCs w:val="20"/>
                <w:lang w:val="hy-AM"/>
              </w:rPr>
            </w:pPr>
            <w:r>
              <w:rPr>
                <w:rFonts w:ascii="GHEA Grapalat" w:hAnsi="GHEA Grapalat"/>
                <w:b/>
                <w:iCs/>
                <w:sz w:val="20"/>
                <w:szCs w:val="20"/>
                <w:lang w:val="hy-AM"/>
              </w:rPr>
              <w:t>Ծառայության մատուցման ընդհանուր պահանջներ</w:t>
            </w:r>
          </w:p>
          <w:p w14:paraId="3D5D03D4"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xml:space="preserve">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w:t>
            </w:r>
            <w:r>
              <w:rPr>
                <w:rFonts w:ascii="GHEA Grapalat" w:hAnsi="GHEA Grapalat"/>
                <w:iCs/>
                <w:sz w:val="20"/>
                <w:szCs w:val="20"/>
                <w:lang w:val="hy-AM"/>
              </w:rPr>
              <w:lastRenderedPageBreak/>
              <w:t>պայմանագրային փաստաթղթերին համապատասխան:</w:t>
            </w:r>
          </w:p>
          <w:p w14:paraId="3468BB2D"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30E17B0D"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3. Տեխնիկական հսկողություն իրականացնողի հիմնական պարտականություններն են՝</w:t>
            </w:r>
          </w:p>
          <w:p w14:paraId="553A630F"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շինարարության սկզբից մինչև ավարտը ընկած ժամանակահատվածում պարբերաբար լուսանկարահանել շինարարության օբյեկտի վիճակը,</w:t>
            </w:r>
          </w:p>
          <w:p w14:paraId="3BF71F46"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ապահովել կատարվող աշխատանքների համապատասխանությունը կապալի պայմանագրի պայմաններին, շինարարական նորմերին և կանոններին,</w:t>
            </w:r>
          </w:p>
          <w:p w14:paraId="12779EB1"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120FB31C"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ստուգել և հաստատել աշխատանքային և կատարողական փաստաթղթերը՝ նախապատրաստված Կապալառուի կողմից,</w:t>
            </w:r>
          </w:p>
          <w:p w14:paraId="7F570598"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487EA2E9"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3D3CA6E0"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xml:space="preserve">• ստուգել բոլոր այն փորձարկումների արդյունքները, որոնք անհրաժեշտ են որակի ապահովման համար: </w:t>
            </w:r>
            <w:r>
              <w:rPr>
                <w:rFonts w:ascii="GHEA Grapalat" w:hAnsi="GHEA Grapalat"/>
                <w:iCs/>
                <w:sz w:val="20"/>
                <w:szCs w:val="20"/>
                <w:lang w:val="hy-AM"/>
              </w:rPr>
              <w:lastRenderedPageBreak/>
              <w:t>Ստուգել բոլոր փաստաթղթերը (այդ թվում՝ բոլոր ծավալային չափերը և հաշվարկները), որոնք անհրաժեշտ են համապատասխան վճարումները իրականացնելու համար,</w:t>
            </w:r>
            <w:r>
              <w:rPr>
                <w:sz w:val="20"/>
                <w:szCs w:val="20"/>
                <w:lang w:val="hy-AM"/>
              </w:rPr>
              <w:t xml:space="preserve"> </w:t>
            </w:r>
            <w:r>
              <w:rPr>
                <w:rFonts w:ascii="GHEA Grapalat" w:hAnsi="GHEA Grapalat"/>
                <w:iCs/>
                <w:sz w:val="20"/>
                <w:szCs w:val="20"/>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5ADABE3C"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4C0DBFE"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45C44ABB"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1673CF43"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կատարել աշխատանքների ծավալների չափագրումներ և մասնակցել կատարողական փաստաթղթերի կազմմանը և հաստատմանը,</w:t>
            </w:r>
          </w:p>
          <w:p w14:paraId="73E30352"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670353A7"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Պատվիրատուի ցուցումով չափագրել կատարման ենթակա աշխատանքները:</w:t>
            </w:r>
          </w:p>
          <w:p w14:paraId="05AD190B"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 xml:space="preserve">• պարտադիր ներկա լինել քաղաքաշինության նախարարի թիվ 44 առ 28.04.1998թ. Շինարարության որակի տեխնիկական հսկողության իրականացման հրահանգ հրամանի հավելված 1-ով </w:t>
            </w:r>
            <w:r>
              <w:rPr>
                <w:rFonts w:ascii="GHEA Grapalat" w:hAnsi="GHEA Grapalat"/>
                <w:iCs/>
                <w:sz w:val="20"/>
                <w:szCs w:val="20"/>
                <w:lang w:val="hy-AM"/>
              </w:rPr>
              <w:lastRenderedPageBreak/>
              <w:t>նախատեսված ծածկման շինմոնտաժային աշխատանքների իրականացման ընթացքում:</w:t>
            </w:r>
          </w:p>
          <w:p w14:paraId="5CA679A2"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Հաշվետվության ներկայացման պահանջներ</w:t>
            </w:r>
          </w:p>
          <w:p w14:paraId="7995365B"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6C534096"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50E19A53" w14:textId="77777777" w:rsidR="00CA1EAA" w:rsidRDefault="00CA1EAA" w:rsidP="00CA1EAA">
            <w:pPr>
              <w:ind w:right="180"/>
              <w:jc w:val="both"/>
              <w:rPr>
                <w:rFonts w:ascii="GHEA Grapalat" w:hAnsi="GHEA Grapalat"/>
                <w:iCs/>
                <w:sz w:val="20"/>
                <w:szCs w:val="20"/>
                <w:lang w:val="hy-AM"/>
              </w:rPr>
            </w:pPr>
            <w:r>
              <w:rPr>
                <w:rFonts w:ascii="GHEA Grapalat" w:hAnsi="GHEA Grapalat"/>
                <w:iCs/>
                <w:sz w:val="20"/>
                <w:szCs w:val="20"/>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 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9EA4847" w14:textId="77777777" w:rsidR="00CA1EAA" w:rsidRPr="00CA1EAA" w:rsidRDefault="00CA1EAA" w:rsidP="00CA1EAA">
            <w:pPr>
              <w:ind w:right="180"/>
              <w:jc w:val="both"/>
              <w:rPr>
                <w:rFonts w:ascii="GHEA Grapalat" w:hAnsi="GHEA Grapalat"/>
                <w:b/>
                <w:bCs/>
                <w:iCs/>
                <w:sz w:val="20"/>
                <w:szCs w:val="20"/>
                <w:lang w:val="hy-AM"/>
              </w:rPr>
            </w:pPr>
            <w:r w:rsidRPr="00CA1EAA">
              <w:rPr>
                <w:rFonts w:ascii="GHEA Grapalat" w:hAnsi="GHEA Grapalat"/>
                <w:b/>
                <w:bCs/>
                <w:iCs/>
                <w:sz w:val="20"/>
                <w:szCs w:val="20"/>
                <w:lang w:val="hy-AM"/>
              </w:rPr>
              <w:t>Խորհրդատվական ծառայությունների մատուցման համար անհրաժեշտ է շինարարության որակի տեխնիկական հսկողության 2-րդ դասի լիցենզիա:</w:t>
            </w:r>
          </w:p>
          <w:p w14:paraId="6074383B" w14:textId="2BE3BBBD" w:rsidR="00CA1EAA" w:rsidRPr="00813CD0" w:rsidRDefault="00CA1EAA" w:rsidP="00CA1EAA">
            <w:pPr>
              <w:jc w:val="both"/>
              <w:rPr>
                <w:rFonts w:ascii="GHEA Grapalat" w:hAnsi="GHEA Grapalat"/>
                <w:sz w:val="20"/>
                <w:szCs w:val="16"/>
                <w:lang w:val="hy-AM"/>
              </w:rPr>
            </w:pPr>
            <w:r w:rsidRPr="00CA1EAA">
              <w:rPr>
                <w:rFonts w:ascii="GHEA Grapalat" w:hAnsi="GHEA Grapalat"/>
                <w:b/>
                <w:bCs/>
                <w:iCs/>
                <w:sz w:val="20"/>
                <w:szCs w:val="20"/>
                <w:lang w:val="hy-AM"/>
              </w:rPr>
              <w:t>Լիցենզիայի ներդիրներ՝ բնակելի, հասարակական և  արտադրական կառույցներ:</w:t>
            </w:r>
            <w:r>
              <w:rPr>
                <w:rFonts w:ascii="GHEA Grapalat" w:hAnsi="GHEA Grapalat"/>
                <w:iCs/>
                <w:sz w:val="20"/>
                <w:szCs w:val="20"/>
                <w:lang w:val="hy-AM"/>
              </w:rPr>
              <w:t xml:space="preserve">   </w:t>
            </w:r>
          </w:p>
        </w:tc>
        <w:tc>
          <w:tcPr>
            <w:tcW w:w="810" w:type="dxa"/>
            <w:vAlign w:val="center"/>
          </w:tcPr>
          <w:p w14:paraId="4639C65D" w14:textId="77777777" w:rsidR="00CA1EAA" w:rsidRDefault="00CA1EAA" w:rsidP="00CA1EAA">
            <w:pPr>
              <w:jc w:val="center"/>
              <w:rPr>
                <w:rFonts w:ascii="GHEA Grapalat" w:hAnsi="GHEA Grapalat" w:cs="Calibri"/>
                <w:color w:val="000000"/>
                <w:sz w:val="20"/>
                <w:szCs w:val="20"/>
                <w:lang w:val="hy-AM"/>
              </w:rPr>
            </w:pPr>
          </w:p>
          <w:p w14:paraId="317BAAF6" w14:textId="77777777" w:rsidR="00CA1EAA" w:rsidRDefault="00CA1EAA" w:rsidP="00CA1EAA">
            <w:pPr>
              <w:jc w:val="center"/>
              <w:rPr>
                <w:rFonts w:ascii="GHEA Grapalat" w:hAnsi="GHEA Grapalat" w:cs="Calibri"/>
                <w:color w:val="000000"/>
                <w:sz w:val="20"/>
                <w:szCs w:val="20"/>
                <w:lang w:val="hy-AM"/>
              </w:rPr>
            </w:pPr>
          </w:p>
          <w:p w14:paraId="45934513" w14:textId="77777777" w:rsidR="00CA1EAA" w:rsidRDefault="00CA1EAA" w:rsidP="00CA1EAA">
            <w:pPr>
              <w:jc w:val="center"/>
              <w:rPr>
                <w:rFonts w:ascii="GHEA Grapalat" w:hAnsi="GHEA Grapalat" w:cs="Calibri"/>
                <w:color w:val="000000"/>
                <w:sz w:val="20"/>
                <w:szCs w:val="20"/>
                <w:lang w:val="hy-AM"/>
              </w:rPr>
            </w:pPr>
          </w:p>
          <w:p w14:paraId="1A709AF9" w14:textId="77777777" w:rsidR="00CA1EAA" w:rsidRDefault="00CA1EAA" w:rsidP="00CA1EAA">
            <w:pPr>
              <w:jc w:val="center"/>
              <w:rPr>
                <w:rFonts w:ascii="GHEA Grapalat" w:hAnsi="GHEA Grapalat" w:cs="Calibri"/>
                <w:color w:val="000000"/>
                <w:sz w:val="20"/>
                <w:szCs w:val="20"/>
                <w:lang w:val="hy-AM"/>
              </w:rPr>
            </w:pPr>
          </w:p>
          <w:p w14:paraId="3538C8DB" w14:textId="77777777" w:rsidR="00CA1EAA" w:rsidRDefault="00CA1EAA" w:rsidP="00CA1EAA">
            <w:pPr>
              <w:jc w:val="center"/>
              <w:rPr>
                <w:rFonts w:ascii="GHEA Grapalat" w:hAnsi="GHEA Grapalat" w:cs="Calibri"/>
                <w:color w:val="000000"/>
                <w:sz w:val="20"/>
                <w:szCs w:val="20"/>
                <w:lang w:val="hy-AM"/>
              </w:rPr>
            </w:pPr>
          </w:p>
          <w:p w14:paraId="2E834B0A" w14:textId="77777777" w:rsidR="00CA1EAA" w:rsidRDefault="00CA1EAA" w:rsidP="00CA1EAA">
            <w:pPr>
              <w:jc w:val="center"/>
              <w:rPr>
                <w:rFonts w:ascii="GHEA Grapalat" w:hAnsi="GHEA Grapalat" w:cs="Calibri"/>
                <w:color w:val="000000"/>
                <w:sz w:val="20"/>
                <w:szCs w:val="20"/>
                <w:lang w:val="hy-AM"/>
              </w:rPr>
            </w:pPr>
          </w:p>
          <w:p w14:paraId="705A7CA6" w14:textId="5E7E4E00" w:rsidR="00CA1EAA" w:rsidRDefault="00CA1EAA" w:rsidP="00CA1EAA">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CA1EAA" w:rsidRDefault="00CA1EAA" w:rsidP="00CA1EAA">
            <w:pPr>
              <w:jc w:val="center"/>
              <w:rPr>
                <w:rFonts w:ascii="GHEA Grapalat" w:hAnsi="GHEA Grapalat" w:cs="Calibri"/>
                <w:color w:val="000000"/>
                <w:sz w:val="20"/>
                <w:szCs w:val="20"/>
                <w:lang w:val="hy-AM"/>
              </w:rPr>
            </w:pPr>
          </w:p>
          <w:p w14:paraId="04FE9BD1" w14:textId="77777777" w:rsidR="00CA1EAA" w:rsidRDefault="00CA1EAA" w:rsidP="00CA1EAA">
            <w:pPr>
              <w:jc w:val="center"/>
              <w:rPr>
                <w:rFonts w:ascii="GHEA Grapalat" w:hAnsi="GHEA Grapalat" w:cs="Calibri"/>
                <w:color w:val="000000"/>
                <w:sz w:val="20"/>
                <w:szCs w:val="20"/>
                <w:lang w:val="hy-AM"/>
              </w:rPr>
            </w:pPr>
          </w:p>
          <w:p w14:paraId="099C82B6" w14:textId="77777777" w:rsidR="00CA1EAA" w:rsidRDefault="00CA1EAA" w:rsidP="00CA1EAA">
            <w:pPr>
              <w:jc w:val="center"/>
              <w:rPr>
                <w:rFonts w:ascii="GHEA Grapalat" w:hAnsi="GHEA Grapalat" w:cs="Calibri"/>
                <w:color w:val="000000"/>
                <w:sz w:val="20"/>
                <w:szCs w:val="20"/>
                <w:lang w:val="hy-AM"/>
              </w:rPr>
            </w:pPr>
          </w:p>
          <w:p w14:paraId="7B1C9B2D" w14:textId="77777777" w:rsidR="00CA1EAA" w:rsidRDefault="00CA1EAA" w:rsidP="00CA1EAA">
            <w:pPr>
              <w:jc w:val="center"/>
              <w:rPr>
                <w:rFonts w:ascii="GHEA Grapalat" w:hAnsi="GHEA Grapalat" w:cs="Calibri"/>
                <w:color w:val="000000"/>
                <w:sz w:val="20"/>
                <w:szCs w:val="20"/>
                <w:lang w:val="hy-AM"/>
              </w:rPr>
            </w:pPr>
          </w:p>
          <w:p w14:paraId="4A69E2EF" w14:textId="77777777" w:rsidR="00CA1EAA" w:rsidRDefault="00CA1EAA" w:rsidP="00CA1EAA">
            <w:pPr>
              <w:jc w:val="center"/>
              <w:rPr>
                <w:rFonts w:ascii="GHEA Grapalat" w:hAnsi="GHEA Grapalat" w:cs="Calibri"/>
                <w:color w:val="000000"/>
                <w:sz w:val="20"/>
                <w:szCs w:val="20"/>
                <w:lang w:val="hy-AM"/>
              </w:rPr>
            </w:pPr>
          </w:p>
          <w:p w14:paraId="6E26073E" w14:textId="77777777" w:rsidR="00CA1EAA" w:rsidRDefault="00CA1EAA" w:rsidP="00CA1EAA">
            <w:pPr>
              <w:jc w:val="center"/>
              <w:rPr>
                <w:rFonts w:ascii="GHEA Grapalat" w:hAnsi="GHEA Grapalat" w:cs="Calibri"/>
                <w:color w:val="000000"/>
                <w:sz w:val="20"/>
                <w:szCs w:val="20"/>
                <w:lang w:val="hy-AM"/>
              </w:rPr>
            </w:pPr>
          </w:p>
          <w:p w14:paraId="08B178D7" w14:textId="77777777" w:rsidR="00CA1EAA" w:rsidRDefault="00CA1EAA" w:rsidP="00CA1EAA">
            <w:pPr>
              <w:jc w:val="center"/>
              <w:rPr>
                <w:rFonts w:ascii="GHEA Grapalat" w:hAnsi="GHEA Grapalat" w:cs="Calibri"/>
                <w:color w:val="000000"/>
                <w:sz w:val="20"/>
                <w:szCs w:val="20"/>
                <w:lang w:val="hy-AM"/>
              </w:rPr>
            </w:pPr>
          </w:p>
          <w:p w14:paraId="08F4BDE5" w14:textId="77777777" w:rsidR="00CA1EAA" w:rsidRDefault="00CA1EAA" w:rsidP="00CA1EAA">
            <w:pPr>
              <w:jc w:val="center"/>
              <w:rPr>
                <w:rFonts w:ascii="GHEA Grapalat" w:hAnsi="GHEA Grapalat" w:cs="Calibri"/>
                <w:color w:val="000000"/>
                <w:sz w:val="20"/>
                <w:szCs w:val="20"/>
                <w:lang w:val="hy-AM"/>
              </w:rPr>
            </w:pPr>
          </w:p>
          <w:p w14:paraId="325315F9" w14:textId="77777777" w:rsidR="00CA1EAA" w:rsidRDefault="00CA1EAA" w:rsidP="00CA1EAA">
            <w:pPr>
              <w:jc w:val="center"/>
              <w:rPr>
                <w:rFonts w:ascii="GHEA Grapalat" w:hAnsi="GHEA Grapalat" w:cs="Calibri"/>
                <w:color w:val="000000"/>
                <w:sz w:val="20"/>
                <w:szCs w:val="20"/>
                <w:lang w:val="hy-AM"/>
              </w:rPr>
            </w:pPr>
          </w:p>
          <w:p w14:paraId="7186A895" w14:textId="77777777" w:rsidR="00CA1EAA" w:rsidRDefault="00CA1EAA" w:rsidP="00CA1EAA">
            <w:pPr>
              <w:jc w:val="center"/>
              <w:rPr>
                <w:rFonts w:ascii="GHEA Grapalat" w:hAnsi="GHEA Grapalat" w:cs="Calibri"/>
                <w:color w:val="000000"/>
                <w:sz w:val="20"/>
                <w:szCs w:val="20"/>
                <w:lang w:val="hy-AM"/>
              </w:rPr>
            </w:pPr>
          </w:p>
          <w:p w14:paraId="19516441" w14:textId="77777777" w:rsidR="00CA1EAA" w:rsidRDefault="00CA1EAA" w:rsidP="00CA1EAA">
            <w:pPr>
              <w:jc w:val="center"/>
              <w:rPr>
                <w:rFonts w:ascii="GHEA Grapalat" w:hAnsi="GHEA Grapalat" w:cs="Calibri"/>
                <w:color w:val="000000"/>
                <w:sz w:val="20"/>
                <w:szCs w:val="20"/>
                <w:lang w:val="hy-AM"/>
              </w:rPr>
            </w:pPr>
          </w:p>
          <w:p w14:paraId="5AFAF20D" w14:textId="77777777" w:rsidR="00CA1EAA" w:rsidRDefault="00CA1EAA" w:rsidP="00CA1EAA">
            <w:pPr>
              <w:jc w:val="center"/>
              <w:rPr>
                <w:rFonts w:ascii="GHEA Grapalat" w:hAnsi="GHEA Grapalat" w:cs="Calibri"/>
                <w:color w:val="000000"/>
                <w:sz w:val="20"/>
                <w:szCs w:val="20"/>
                <w:lang w:val="hy-AM"/>
              </w:rPr>
            </w:pPr>
          </w:p>
          <w:p w14:paraId="667641B6" w14:textId="77777777" w:rsidR="00CA1EAA" w:rsidRDefault="00CA1EAA" w:rsidP="00CA1EAA">
            <w:pPr>
              <w:jc w:val="center"/>
              <w:rPr>
                <w:rFonts w:ascii="GHEA Grapalat" w:hAnsi="GHEA Grapalat" w:cs="Calibri"/>
                <w:color w:val="000000"/>
                <w:sz w:val="20"/>
                <w:szCs w:val="20"/>
                <w:lang w:val="hy-AM"/>
              </w:rPr>
            </w:pPr>
          </w:p>
          <w:p w14:paraId="30345226" w14:textId="77777777" w:rsidR="00CA1EAA" w:rsidRDefault="00CA1EAA" w:rsidP="00CA1EAA">
            <w:pPr>
              <w:jc w:val="center"/>
              <w:rPr>
                <w:rFonts w:ascii="GHEA Grapalat" w:hAnsi="GHEA Grapalat" w:cs="Calibri"/>
                <w:color w:val="000000"/>
                <w:sz w:val="20"/>
                <w:szCs w:val="20"/>
                <w:lang w:val="hy-AM"/>
              </w:rPr>
            </w:pPr>
          </w:p>
          <w:p w14:paraId="5525FA86" w14:textId="77777777" w:rsidR="00CA1EAA" w:rsidRDefault="00CA1EAA" w:rsidP="00CA1EAA">
            <w:pPr>
              <w:jc w:val="center"/>
              <w:rPr>
                <w:rFonts w:ascii="GHEA Grapalat" w:hAnsi="GHEA Grapalat" w:cs="Calibri"/>
                <w:color w:val="000000"/>
                <w:sz w:val="20"/>
                <w:szCs w:val="20"/>
                <w:lang w:val="hy-AM"/>
              </w:rPr>
            </w:pPr>
          </w:p>
          <w:p w14:paraId="448397D7" w14:textId="77777777" w:rsidR="00CA1EAA" w:rsidRDefault="00CA1EAA" w:rsidP="00CA1EAA">
            <w:pPr>
              <w:jc w:val="center"/>
              <w:rPr>
                <w:rFonts w:ascii="GHEA Grapalat" w:hAnsi="GHEA Grapalat" w:cs="Calibri"/>
                <w:color w:val="000000"/>
                <w:sz w:val="20"/>
                <w:szCs w:val="20"/>
                <w:lang w:val="hy-AM"/>
              </w:rPr>
            </w:pPr>
          </w:p>
          <w:p w14:paraId="4727A2F9" w14:textId="77777777" w:rsidR="00CA1EAA" w:rsidRDefault="00CA1EAA" w:rsidP="00CA1EAA">
            <w:pPr>
              <w:jc w:val="center"/>
              <w:rPr>
                <w:rFonts w:ascii="GHEA Grapalat" w:hAnsi="GHEA Grapalat" w:cs="Calibri"/>
                <w:color w:val="000000"/>
                <w:sz w:val="20"/>
                <w:szCs w:val="20"/>
                <w:lang w:val="hy-AM"/>
              </w:rPr>
            </w:pPr>
          </w:p>
          <w:p w14:paraId="6C68533D" w14:textId="77777777" w:rsidR="00CA1EAA" w:rsidRDefault="00CA1EAA" w:rsidP="00CA1EAA">
            <w:pPr>
              <w:jc w:val="center"/>
              <w:rPr>
                <w:rFonts w:ascii="GHEA Grapalat" w:hAnsi="GHEA Grapalat" w:cs="Calibri"/>
                <w:color w:val="000000"/>
                <w:sz w:val="20"/>
                <w:szCs w:val="20"/>
                <w:lang w:val="hy-AM"/>
              </w:rPr>
            </w:pPr>
          </w:p>
          <w:p w14:paraId="476C9179" w14:textId="77777777" w:rsidR="00CA1EAA" w:rsidRDefault="00CA1EAA" w:rsidP="00CA1EAA">
            <w:pPr>
              <w:jc w:val="center"/>
              <w:rPr>
                <w:rFonts w:ascii="GHEA Grapalat" w:hAnsi="GHEA Grapalat" w:cs="Calibri"/>
                <w:color w:val="000000"/>
                <w:sz w:val="20"/>
                <w:szCs w:val="20"/>
                <w:lang w:val="hy-AM"/>
              </w:rPr>
            </w:pPr>
          </w:p>
          <w:p w14:paraId="77447F70" w14:textId="77777777" w:rsidR="00CA1EAA" w:rsidRDefault="00CA1EAA" w:rsidP="00CA1EAA">
            <w:pPr>
              <w:jc w:val="center"/>
              <w:rPr>
                <w:rFonts w:ascii="GHEA Grapalat" w:hAnsi="GHEA Grapalat" w:cs="Calibri"/>
                <w:color w:val="000000"/>
                <w:sz w:val="20"/>
                <w:szCs w:val="20"/>
                <w:lang w:val="hy-AM"/>
              </w:rPr>
            </w:pPr>
          </w:p>
          <w:p w14:paraId="544D48D7" w14:textId="77777777" w:rsidR="00CA1EAA" w:rsidRDefault="00CA1EAA" w:rsidP="00CA1EAA">
            <w:pPr>
              <w:jc w:val="center"/>
              <w:rPr>
                <w:rFonts w:ascii="GHEA Grapalat" w:hAnsi="GHEA Grapalat" w:cs="Calibri"/>
                <w:color w:val="000000"/>
                <w:sz w:val="20"/>
                <w:szCs w:val="20"/>
                <w:lang w:val="hy-AM"/>
              </w:rPr>
            </w:pPr>
          </w:p>
          <w:p w14:paraId="2095B9FA" w14:textId="77777777" w:rsidR="00CA1EAA" w:rsidRDefault="00CA1EAA" w:rsidP="00CA1EAA">
            <w:pPr>
              <w:jc w:val="center"/>
              <w:rPr>
                <w:rFonts w:ascii="GHEA Grapalat" w:hAnsi="GHEA Grapalat" w:cs="Calibri"/>
                <w:color w:val="000000"/>
                <w:sz w:val="20"/>
                <w:szCs w:val="20"/>
                <w:lang w:val="hy-AM"/>
              </w:rPr>
            </w:pPr>
          </w:p>
          <w:p w14:paraId="75C4C17B" w14:textId="77777777" w:rsidR="00CA1EAA" w:rsidRDefault="00CA1EAA" w:rsidP="00CA1EAA">
            <w:pPr>
              <w:rPr>
                <w:rFonts w:ascii="GHEA Grapalat" w:hAnsi="GHEA Grapalat" w:cs="Calibri"/>
                <w:color w:val="000000"/>
                <w:sz w:val="20"/>
                <w:szCs w:val="20"/>
                <w:lang w:val="hy-AM"/>
              </w:rPr>
            </w:pPr>
          </w:p>
          <w:p w14:paraId="1D3DE940" w14:textId="77777777" w:rsidR="00CA1EAA" w:rsidRDefault="00CA1EAA" w:rsidP="00CA1EAA">
            <w:pPr>
              <w:rPr>
                <w:rFonts w:ascii="GHEA Grapalat" w:hAnsi="GHEA Grapalat" w:cs="Calibri"/>
                <w:color w:val="000000"/>
                <w:sz w:val="20"/>
                <w:szCs w:val="20"/>
                <w:lang w:val="hy-AM"/>
              </w:rPr>
            </w:pPr>
          </w:p>
          <w:p w14:paraId="3A3A8115" w14:textId="7A9219B3" w:rsidR="00CA1EAA" w:rsidRPr="00D80CD8" w:rsidRDefault="00CA1EAA" w:rsidP="001A6BED">
            <w:pPr>
              <w:rPr>
                <w:rFonts w:ascii="GHEA Grapalat" w:hAnsi="GHEA Grapalat" w:cs="Calibri"/>
                <w:color w:val="000000"/>
                <w:sz w:val="20"/>
                <w:szCs w:val="20"/>
                <w:lang w:val="hy-AM"/>
              </w:rPr>
            </w:pPr>
          </w:p>
          <w:p w14:paraId="46867251" w14:textId="77777777" w:rsidR="00CA1EAA" w:rsidRPr="00453E01" w:rsidRDefault="00CA1EAA" w:rsidP="00CA1EAA">
            <w:pPr>
              <w:jc w:val="center"/>
              <w:rPr>
                <w:rFonts w:ascii="GHEA Grapalat" w:hAnsi="GHEA Grapalat"/>
                <w:sz w:val="20"/>
                <w:lang w:val="hy-AM"/>
              </w:rPr>
            </w:pPr>
          </w:p>
        </w:tc>
        <w:tc>
          <w:tcPr>
            <w:tcW w:w="1170" w:type="dxa"/>
            <w:vAlign w:val="center"/>
          </w:tcPr>
          <w:p w14:paraId="5A6CF1FA" w14:textId="77777777" w:rsidR="00CA1EAA" w:rsidRDefault="00CA1EAA" w:rsidP="00CA1EAA">
            <w:pPr>
              <w:jc w:val="center"/>
              <w:rPr>
                <w:rFonts w:ascii="GHEA Grapalat" w:hAnsi="GHEA Grapalat"/>
                <w:sz w:val="20"/>
                <w:lang w:val="hy-AM"/>
              </w:rPr>
            </w:pPr>
          </w:p>
          <w:p w14:paraId="208BDF76" w14:textId="77777777" w:rsidR="00CA1EAA" w:rsidRDefault="00CA1EAA" w:rsidP="00CA1EAA">
            <w:pPr>
              <w:jc w:val="center"/>
              <w:rPr>
                <w:rFonts w:ascii="GHEA Grapalat" w:hAnsi="GHEA Grapalat"/>
                <w:sz w:val="20"/>
                <w:lang w:val="hy-AM"/>
              </w:rPr>
            </w:pPr>
          </w:p>
          <w:p w14:paraId="31086AF7" w14:textId="77777777" w:rsidR="00CA1EAA" w:rsidRDefault="00CA1EAA" w:rsidP="00CA1EAA">
            <w:pPr>
              <w:jc w:val="center"/>
              <w:rPr>
                <w:rFonts w:ascii="GHEA Grapalat" w:hAnsi="GHEA Grapalat"/>
                <w:sz w:val="20"/>
                <w:lang w:val="hy-AM"/>
              </w:rPr>
            </w:pPr>
          </w:p>
          <w:p w14:paraId="2AFC48F1" w14:textId="77777777" w:rsidR="00CA1EAA" w:rsidRDefault="00CA1EAA" w:rsidP="00CA1EAA">
            <w:pPr>
              <w:jc w:val="center"/>
              <w:rPr>
                <w:rFonts w:ascii="GHEA Grapalat" w:hAnsi="GHEA Grapalat"/>
                <w:sz w:val="20"/>
                <w:lang w:val="hy-AM"/>
              </w:rPr>
            </w:pPr>
          </w:p>
          <w:p w14:paraId="2B871CC5" w14:textId="77777777" w:rsidR="00CA1EAA" w:rsidRDefault="00CA1EAA" w:rsidP="00CA1EAA">
            <w:pPr>
              <w:jc w:val="center"/>
              <w:rPr>
                <w:rFonts w:ascii="GHEA Grapalat" w:hAnsi="GHEA Grapalat"/>
                <w:sz w:val="20"/>
                <w:lang w:val="hy-AM"/>
              </w:rPr>
            </w:pPr>
          </w:p>
          <w:p w14:paraId="79677586" w14:textId="77777777" w:rsidR="00CA1EAA" w:rsidRDefault="00CA1EAA" w:rsidP="00CA1EAA">
            <w:pPr>
              <w:jc w:val="center"/>
              <w:rPr>
                <w:rFonts w:ascii="GHEA Grapalat" w:hAnsi="GHEA Grapalat"/>
                <w:sz w:val="20"/>
                <w:lang w:val="hy-AM"/>
              </w:rPr>
            </w:pPr>
          </w:p>
          <w:p w14:paraId="11148C38" w14:textId="77777777" w:rsidR="00CA1EAA" w:rsidRDefault="00CA1EAA" w:rsidP="00CA1EAA">
            <w:pPr>
              <w:jc w:val="center"/>
              <w:rPr>
                <w:rFonts w:ascii="GHEA Grapalat" w:hAnsi="GHEA Grapalat"/>
                <w:sz w:val="20"/>
                <w:lang w:val="hy-AM"/>
              </w:rPr>
            </w:pPr>
          </w:p>
          <w:p w14:paraId="5C54019B" w14:textId="77777777" w:rsidR="00CA1EAA" w:rsidRDefault="00CA1EAA" w:rsidP="00CA1EAA">
            <w:pPr>
              <w:jc w:val="center"/>
              <w:rPr>
                <w:rFonts w:ascii="GHEA Grapalat" w:hAnsi="GHEA Grapalat"/>
                <w:sz w:val="20"/>
                <w:lang w:val="hy-AM"/>
              </w:rPr>
            </w:pPr>
          </w:p>
          <w:p w14:paraId="1DCE792B" w14:textId="77777777" w:rsidR="00CA1EAA" w:rsidRDefault="00CA1EAA" w:rsidP="00CA1EAA">
            <w:pPr>
              <w:jc w:val="center"/>
              <w:rPr>
                <w:rFonts w:ascii="GHEA Grapalat" w:hAnsi="GHEA Grapalat"/>
                <w:sz w:val="20"/>
                <w:lang w:val="hy-AM"/>
              </w:rPr>
            </w:pPr>
          </w:p>
          <w:p w14:paraId="25877DC8" w14:textId="77777777" w:rsidR="00CA1EAA" w:rsidRPr="00453E01" w:rsidRDefault="00CA1EAA" w:rsidP="00CA1EAA">
            <w:pPr>
              <w:jc w:val="center"/>
              <w:rPr>
                <w:rFonts w:ascii="GHEA Grapalat" w:hAnsi="GHEA Grapalat"/>
                <w:sz w:val="20"/>
                <w:lang w:val="hy-AM"/>
              </w:rPr>
            </w:pPr>
          </w:p>
        </w:tc>
        <w:tc>
          <w:tcPr>
            <w:tcW w:w="990" w:type="dxa"/>
            <w:vAlign w:val="center"/>
          </w:tcPr>
          <w:p w14:paraId="150B22A4" w14:textId="77777777" w:rsidR="00CA1EAA" w:rsidRDefault="00CA1EAA" w:rsidP="00CA1EAA">
            <w:pPr>
              <w:jc w:val="center"/>
              <w:rPr>
                <w:rFonts w:ascii="GHEA Grapalat" w:hAnsi="GHEA Grapalat"/>
                <w:sz w:val="20"/>
                <w:lang w:val="hy-AM"/>
              </w:rPr>
            </w:pPr>
          </w:p>
          <w:p w14:paraId="552BAB17" w14:textId="77777777" w:rsidR="00CA1EAA" w:rsidRDefault="00CA1EAA" w:rsidP="00CA1EAA">
            <w:pPr>
              <w:jc w:val="center"/>
              <w:rPr>
                <w:rFonts w:ascii="GHEA Grapalat" w:hAnsi="GHEA Grapalat"/>
                <w:sz w:val="20"/>
                <w:lang w:val="hy-AM"/>
              </w:rPr>
            </w:pPr>
          </w:p>
          <w:p w14:paraId="0B603F65" w14:textId="77777777" w:rsidR="00CA1EAA" w:rsidRDefault="00CA1EAA" w:rsidP="00CA1EAA">
            <w:pPr>
              <w:jc w:val="center"/>
              <w:rPr>
                <w:rFonts w:ascii="GHEA Grapalat" w:hAnsi="GHEA Grapalat"/>
                <w:sz w:val="20"/>
                <w:lang w:val="hy-AM"/>
              </w:rPr>
            </w:pPr>
          </w:p>
          <w:p w14:paraId="128749A0" w14:textId="77777777" w:rsidR="00CA1EAA" w:rsidRDefault="00CA1EAA" w:rsidP="00CA1EAA">
            <w:pPr>
              <w:jc w:val="center"/>
              <w:rPr>
                <w:rFonts w:ascii="GHEA Grapalat" w:hAnsi="GHEA Grapalat"/>
                <w:sz w:val="20"/>
                <w:lang w:val="hy-AM"/>
              </w:rPr>
            </w:pPr>
          </w:p>
          <w:p w14:paraId="4F757645" w14:textId="77777777" w:rsidR="00CA1EAA" w:rsidRDefault="00CA1EAA" w:rsidP="00CA1EAA">
            <w:pPr>
              <w:jc w:val="center"/>
              <w:rPr>
                <w:rFonts w:ascii="GHEA Grapalat" w:hAnsi="GHEA Grapalat"/>
                <w:sz w:val="20"/>
                <w:lang w:val="hy-AM"/>
              </w:rPr>
            </w:pPr>
          </w:p>
          <w:p w14:paraId="08B7B018" w14:textId="77777777" w:rsidR="00CA1EAA" w:rsidRDefault="00CA1EAA" w:rsidP="00CA1EAA">
            <w:pPr>
              <w:jc w:val="center"/>
              <w:rPr>
                <w:rFonts w:ascii="GHEA Grapalat" w:hAnsi="GHEA Grapalat"/>
                <w:sz w:val="20"/>
                <w:lang w:val="hy-AM"/>
              </w:rPr>
            </w:pPr>
          </w:p>
          <w:p w14:paraId="7D3D6C7B" w14:textId="6B204149" w:rsidR="00CA1EAA" w:rsidRDefault="00CA1EAA" w:rsidP="00CA1EAA">
            <w:pPr>
              <w:jc w:val="center"/>
              <w:rPr>
                <w:rFonts w:ascii="GHEA Grapalat" w:hAnsi="GHEA Grapalat"/>
                <w:sz w:val="20"/>
                <w:lang w:val="hy-AM"/>
              </w:rPr>
            </w:pPr>
            <w:r>
              <w:rPr>
                <w:rFonts w:ascii="GHEA Grapalat" w:hAnsi="GHEA Grapalat"/>
                <w:sz w:val="20"/>
                <w:lang w:val="hy-AM"/>
              </w:rPr>
              <w:t>1</w:t>
            </w:r>
          </w:p>
          <w:p w14:paraId="5E8AFEC0" w14:textId="77777777" w:rsidR="00CA1EAA" w:rsidRDefault="00CA1EAA" w:rsidP="00CA1EAA">
            <w:pPr>
              <w:jc w:val="center"/>
              <w:rPr>
                <w:rFonts w:ascii="GHEA Grapalat" w:hAnsi="GHEA Grapalat"/>
                <w:sz w:val="20"/>
                <w:lang w:val="hy-AM"/>
              </w:rPr>
            </w:pPr>
          </w:p>
          <w:p w14:paraId="028EF781" w14:textId="77777777" w:rsidR="00CA1EAA" w:rsidRDefault="00CA1EAA" w:rsidP="00CA1EAA">
            <w:pPr>
              <w:jc w:val="center"/>
              <w:rPr>
                <w:rFonts w:ascii="GHEA Grapalat" w:hAnsi="GHEA Grapalat"/>
                <w:sz w:val="20"/>
                <w:lang w:val="hy-AM"/>
              </w:rPr>
            </w:pPr>
          </w:p>
          <w:p w14:paraId="0E84D26A" w14:textId="77777777" w:rsidR="00CA1EAA" w:rsidRDefault="00CA1EAA" w:rsidP="00CA1EAA">
            <w:pPr>
              <w:jc w:val="center"/>
              <w:rPr>
                <w:rFonts w:ascii="GHEA Grapalat" w:hAnsi="GHEA Grapalat"/>
                <w:sz w:val="20"/>
                <w:lang w:val="hy-AM"/>
              </w:rPr>
            </w:pPr>
          </w:p>
          <w:p w14:paraId="54452C65" w14:textId="77777777" w:rsidR="00CA1EAA" w:rsidRDefault="00CA1EAA" w:rsidP="00CA1EAA">
            <w:pPr>
              <w:jc w:val="center"/>
              <w:rPr>
                <w:rFonts w:ascii="GHEA Grapalat" w:hAnsi="GHEA Grapalat"/>
                <w:sz w:val="20"/>
                <w:lang w:val="hy-AM"/>
              </w:rPr>
            </w:pPr>
          </w:p>
          <w:p w14:paraId="2A099BE4" w14:textId="77777777" w:rsidR="00CA1EAA" w:rsidRDefault="00CA1EAA" w:rsidP="00CA1EAA">
            <w:pPr>
              <w:jc w:val="center"/>
              <w:rPr>
                <w:rFonts w:ascii="GHEA Grapalat" w:hAnsi="GHEA Grapalat"/>
                <w:sz w:val="20"/>
                <w:lang w:val="hy-AM"/>
              </w:rPr>
            </w:pPr>
          </w:p>
          <w:p w14:paraId="33879BE6" w14:textId="77777777" w:rsidR="00CA1EAA" w:rsidRDefault="00CA1EAA" w:rsidP="00CA1EAA">
            <w:pPr>
              <w:jc w:val="center"/>
              <w:rPr>
                <w:rFonts w:ascii="GHEA Grapalat" w:hAnsi="GHEA Grapalat"/>
                <w:sz w:val="20"/>
                <w:lang w:val="hy-AM"/>
              </w:rPr>
            </w:pPr>
          </w:p>
          <w:p w14:paraId="36BBF113" w14:textId="77777777" w:rsidR="00CA1EAA" w:rsidRDefault="00CA1EAA" w:rsidP="00CA1EAA">
            <w:pPr>
              <w:jc w:val="center"/>
              <w:rPr>
                <w:rFonts w:ascii="GHEA Grapalat" w:hAnsi="GHEA Grapalat"/>
                <w:sz w:val="20"/>
                <w:lang w:val="hy-AM"/>
              </w:rPr>
            </w:pPr>
          </w:p>
          <w:p w14:paraId="4CD4B88F" w14:textId="77777777" w:rsidR="00CA1EAA" w:rsidRDefault="00CA1EAA" w:rsidP="00CA1EAA">
            <w:pPr>
              <w:jc w:val="center"/>
              <w:rPr>
                <w:rFonts w:ascii="GHEA Grapalat" w:hAnsi="GHEA Grapalat"/>
                <w:sz w:val="20"/>
                <w:lang w:val="hy-AM"/>
              </w:rPr>
            </w:pPr>
          </w:p>
          <w:p w14:paraId="34169948" w14:textId="77777777" w:rsidR="00CA1EAA" w:rsidRDefault="00CA1EAA" w:rsidP="00CA1EAA">
            <w:pPr>
              <w:jc w:val="center"/>
              <w:rPr>
                <w:rFonts w:ascii="GHEA Grapalat" w:hAnsi="GHEA Grapalat"/>
                <w:sz w:val="20"/>
                <w:lang w:val="hy-AM"/>
              </w:rPr>
            </w:pPr>
          </w:p>
          <w:p w14:paraId="2CE88BC3" w14:textId="77777777" w:rsidR="00CA1EAA" w:rsidRDefault="00CA1EAA" w:rsidP="00CA1EAA">
            <w:pPr>
              <w:jc w:val="center"/>
              <w:rPr>
                <w:rFonts w:ascii="GHEA Grapalat" w:hAnsi="GHEA Grapalat"/>
                <w:sz w:val="20"/>
                <w:lang w:val="hy-AM"/>
              </w:rPr>
            </w:pPr>
          </w:p>
          <w:p w14:paraId="5EC84C73" w14:textId="77777777" w:rsidR="00CA1EAA" w:rsidRDefault="00CA1EAA" w:rsidP="00CA1EAA">
            <w:pPr>
              <w:jc w:val="center"/>
              <w:rPr>
                <w:rFonts w:ascii="GHEA Grapalat" w:hAnsi="GHEA Grapalat"/>
                <w:sz w:val="20"/>
                <w:lang w:val="hy-AM"/>
              </w:rPr>
            </w:pPr>
          </w:p>
          <w:p w14:paraId="6E4D2C83" w14:textId="77777777" w:rsidR="00CA1EAA" w:rsidRDefault="00CA1EAA" w:rsidP="00CA1EAA">
            <w:pPr>
              <w:jc w:val="center"/>
              <w:rPr>
                <w:rFonts w:ascii="GHEA Grapalat" w:hAnsi="GHEA Grapalat"/>
                <w:sz w:val="20"/>
                <w:lang w:val="hy-AM"/>
              </w:rPr>
            </w:pPr>
          </w:p>
          <w:p w14:paraId="34B7953D" w14:textId="77777777" w:rsidR="00CA1EAA" w:rsidRDefault="00CA1EAA" w:rsidP="00CA1EAA">
            <w:pPr>
              <w:jc w:val="center"/>
              <w:rPr>
                <w:rFonts w:ascii="GHEA Grapalat" w:hAnsi="GHEA Grapalat"/>
                <w:sz w:val="20"/>
                <w:lang w:val="hy-AM"/>
              </w:rPr>
            </w:pPr>
          </w:p>
          <w:p w14:paraId="4A879B57" w14:textId="77777777" w:rsidR="00CA1EAA" w:rsidRDefault="00CA1EAA" w:rsidP="00CA1EAA">
            <w:pPr>
              <w:jc w:val="center"/>
              <w:rPr>
                <w:rFonts w:ascii="GHEA Grapalat" w:hAnsi="GHEA Grapalat"/>
                <w:sz w:val="20"/>
                <w:lang w:val="hy-AM"/>
              </w:rPr>
            </w:pPr>
          </w:p>
          <w:p w14:paraId="12BD40FB" w14:textId="77777777" w:rsidR="00CA1EAA" w:rsidRDefault="00CA1EAA" w:rsidP="00CA1EAA">
            <w:pPr>
              <w:jc w:val="center"/>
              <w:rPr>
                <w:rFonts w:ascii="GHEA Grapalat" w:hAnsi="GHEA Grapalat"/>
                <w:sz w:val="20"/>
                <w:lang w:val="hy-AM"/>
              </w:rPr>
            </w:pPr>
          </w:p>
          <w:p w14:paraId="223E7F6A" w14:textId="77777777" w:rsidR="00CA1EAA" w:rsidRDefault="00CA1EAA" w:rsidP="00CA1EAA">
            <w:pPr>
              <w:jc w:val="center"/>
              <w:rPr>
                <w:rFonts w:ascii="GHEA Grapalat" w:hAnsi="GHEA Grapalat"/>
                <w:sz w:val="20"/>
                <w:lang w:val="hy-AM"/>
              </w:rPr>
            </w:pPr>
          </w:p>
          <w:p w14:paraId="7DE0122D" w14:textId="77777777" w:rsidR="00CA1EAA" w:rsidRDefault="00CA1EAA" w:rsidP="00CA1EAA">
            <w:pPr>
              <w:jc w:val="center"/>
              <w:rPr>
                <w:rFonts w:ascii="GHEA Grapalat" w:hAnsi="GHEA Grapalat"/>
                <w:sz w:val="20"/>
                <w:lang w:val="hy-AM"/>
              </w:rPr>
            </w:pPr>
          </w:p>
          <w:p w14:paraId="11C82362" w14:textId="77777777" w:rsidR="00CA1EAA" w:rsidRDefault="00CA1EAA" w:rsidP="00CA1EAA">
            <w:pPr>
              <w:jc w:val="center"/>
              <w:rPr>
                <w:rFonts w:ascii="GHEA Grapalat" w:hAnsi="GHEA Grapalat"/>
                <w:sz w:val="20"/>
                <w:lang w:val="hy-AM"/>
              </w:rPr>
            </w:pPr>
          </w:p>
          <w:p w14:paraId="57EBF73E" w14:textId="77777777" w:rsidR="00CA1EAA" w:rsidRDefault="00CA1EAA" w:rsidP="00CA1EAA">
            <w:pPr>
              <w:jc w:val="center"/>
              <w:rPr>
                <w:rFonts w:ascii="GHEA Grapalat" w:hAnsi="GHEA Grapalat"/>
                <w:sz w:val="20"/>
                <w:lang w:val="hy-AM"/>
              </w:rPr>
            </w:pPr>
          </w:p>
          <w:p w14:paraId="41462E28" w14:textId="77777777" w:rsidR="00CA1EAA" w:rsidRDefault="00CA1EAA" w:rsidP="00CA1EAA">
            <w:pPr>
              <w:jc w:val="center"/>
              <w:rPr>
                <w:rFonts w:ascii="GHEA Grapalat" w:hAnsi="GHEA Grapalat"/>
                <w:sz w:val="20"/>
                <w:lang w:val="hy-AM"/>
              </w:rPr>
            </w:pPr>
          </w:p>
          <w:p w14:paraId="1F55C136" w14:textId="77777777" w:rsidR="00CA1EAA" w:rsidRDefault="00CA1EAA" w:rsidP="00CA1EAA">
            <w:pPr>
              <w:jc w:val="center"/>
              <w:rPr>
                <w:rFonts w:ascii="GHEA Grapalat" w:hAnsi="GHEA Grapalat"/>
                <w:sz w:val="20"/>
                <w:lang w:val="hy-AM"/>
              </w:rPr>
            </w:pPr>
          </w:p>
          <w:p w14:paraId="738B701E" w14:textId="77777777" w:rsidR="00CA1EAA" w:rsidRDefault="00CA1EAA" w:rsidP="00CA1EAA">
            <w:pPr>
              <w:jc w:val="center"/>
              <w:rPr>
                <w:rFonts w:ascii="GHEA Grapalat" w:hAnsi="GHEA Grapalat"/>
                <w:sz w:val="20"/>
                <w:lang w:val="hy-AM"/>
              </w:rPr>
            </w:pPr>
          </w:p>
          <w:p w14:paraId="40B089F4" w14:textId="77777777" w:rsidR="00CA1EAA" w:rsidRDefault="00CA1EAA" w:rsidP="00CA1EAA">
            <w:pPr>
              <w:jc w:val="center"/>
              <w:rPr>
                <w:rFonts w:ascii="GHEA Grapalat" w:hAnsi="GHEA Grapalat"/>
                <w:sz w:val="20"/>
                <w:lang w:val="hy-AM"/>
              </w:rPr>
            </w:pPr>
          </w:p>
          <w:p w14:paraId="26A98937" w14:textId="77777777" w:rsidR="00CA1EAA" w:rsidRDefault="00CA1EAA" w:rsidP="00CA1EAA">
            <w:pPr>
              <w:jc w:val="center"/>
              <w:rPr>
                <w:rFonts w:ascii="GHEA Grapalat" w:hAnsi="GHEA Grapalat"/>
                <w:sz w:val="20"/>
                <w:lang w:val="hy-AM"/>
              </w:rPr>
            </w:pPr>
          </w:p>
          <w:p w14:paraId="124B064B" w14:textId="77777777" w:rsidR="00CA1EAA" w:rsidRDefault="00CA1EAA" w:rsidP="00CA1EAA">
            <w:pPr>
              <w:rPr>
                <w:rFonts w:ascii="GHEA Grapalat" w:hAnsi="GHEA Grapalat"/>
                <w:sz w:val="20"/>
                <w:lang w:val="hy-AM"/>
              </w:rPr>
            </w:pPr>
          </w:p>
          <w:p w14:paraId="3DA7B029" w14:textId="77777777" w:rsidR="00CA1EAA" w:rsidRDefault="00CA1EAA" w:rsidP="00CA1EAA">
            <w:pPr>
              <w:jc w:val="center"/>
              <w:rPr>
                <w:rFonts w:ascii="GHEA Grapalat" w:hAnsi="GHEA Grapalat"/>
                <w:sz w:val="20"/>
                <w:lang w:val="hy-AM"/>
              </w:rPr>
            </w:pPr>
          </w:p>
          <w:p w14:paraId="15ACB283" w14:textId="2B93D903" w:rsidR="00CA1EAA" w:rsidRPr="00453E01" w:rsidRDefault="00CA1EAA" w:rsidP="00CA1EAA">
            <w:pPr>
              <w:jc w:val="center"/>
              <w:rPr>
                <w:rFonts w:ascii="GHEA Grapalat" w:hAnsi="GHEA Grapalat"/>
                <w:sz w:val="20"/>
                <w:lang w:val="hy-AM"/>
              </w:rPr>
            </w:pPr>
          </w:p>
        </w:tc>
        <w:tc>
          <w:tcPr>
            <w:tcW w:w="1980" w:type="dxa"/>
            <w:vAlign w:val="center"/>
          </w:tcPr>
          <w:p w14:paraId="66749494" w14:textId="77777777" w:rsidR="00CA1EAA" w:rsidRDefault="00CA1EAA" w:rsidP="00CA1EAA">
            <w:pPr>
              <w:jc w:val="center"/>
              <w:rPr>
                <w:rFonts w:ascii="GHEA Grapalat" w:hAnsi="GHEA Grapalat" w:cs="Arial"/>
                <w:sz w:val="22"/>
                <w:szCs w:val="22"/>
                <w:lang w:val="hy-AM"/>
              </w:rPr>
            </w:pPr>
          </w:p>
          <w:p w14:paraId="1AB653D5" w14:textId="77777777" w:rsidR="00CA1EAA" w:rsidRDefault="00CA1EAA" w:rsidP="00CA1EAA">
            <w:pPr>
              <w:jc w:val="center"/>
              <w:rPr>
                <w:rFonts w:ascii="GHEA Grapalat" w:hAnsi="GHEA Grapalat" w:cs="Arial"/>
                <w:sz w:val="22"/>
                <w:szCs w:val="22"/>
                <w:lang w:val="hy-AM"/>
              </w:rPr>
            </w:pPr>
          </w:p>
          <w:p w14:paraId="1FA361ED" w14:textId="77777777" w:rsidR="00CA1EAA" w:rsidRDefault="00CA1EAA" w:rsidP="00CA1EAA">
            <w:pPr>
              <w:jc w:val="center"/>
              <w:rPr>
                <w:rFonts w:ascii="GHEA Grapalat" w:hAnsi="GHEA Grapalat" w:cs="Arial"/>
                <w:sz w:val="22"/>
                <w:szCs w:val="22"/>
                <w:lang w:val="hy-AM"/>
              </w:rPr>
            </w:pPr>
          </w:p>
          <w:p w14:paraId="70EA2611" w14:textId="44977509" w:rsidR="00CA1EAA" w:rsidRDefault="00CA1EAA" w:rsidP="00CA1EAA">
            <w:pPr>
              <w:jc w:val="center"/>
              <w:rPr>
                <w:rFonts w:ascii="GHEA Grapalat" w:hAnsi="GHEA Grapalat" w:cs="Arial"/>
                <w:sz w:val="22"/>
                <w:szCs w:val="22"/>
                <w:lang w:val="hy-AM"/>
              </w:rPr>
            </w:pPr>
            <w:r w:rsidRPr="00CA1EAA">
              <w:rPr>
                <w:rFonts w:ascii="GHEA Grapalat" w:hAnsi="GHEA Grapalat" w:cs="Arial"/>
                <w:sz w:val="22"/>
                <w:szCs w:val="22"/>
                <w:lang w:val="hy-AM"/>
              </w:rPr>
              <w:t>Երևան քաղաքի Կենտրոն վարչական շրջանի տարածք/  Ամիրյան փողոց</w:t>
            </w:r>
            <w:r>
              <w:rPr>
                <w:rFonts w:ascii="GHEA Grapalat" w:hAnsi="GHEA Grapalat" w:cs="Arial"/>
                <w:sz w:val="22"/>
                <w:szCs w:val="22"/>
                <w:lang w:val="hy-AM"/>
              </w:rPr>
              <w:t>/</w:t>
            </w:r>
          </w:p>
          <w:p w14:paraId="1F4F42E6" w14:textId="77777777" w:rsidR="00CA1EAA" w:rsidRDefault="00CA1EAA" w:rsidP="00CA1EAA">
            <w:pPr>
              <w:jc w:val="center"/>
              <w:rPr>
                <w:rFonts w:ascii="GHEA Grapalat" w:hAnsi="GHEA Grapalat" w:cs="Arial"/>
                <w:sz w:val="22"/>
                <w:szCs w:val="22"/>
                <w:lang w:val="hy-AM"/>
              </w:rPr>
            </w:pPr>
          </w:p>
          <w:p w14:paraId="5713A133" w14:textId="77777777" w:rsidR="00CA1EAA" w:rsidRDefault="00CA1EAA" w:rsidP="00CA1EAA">
            <w:pPr>
              <w:jc w:val="center"/>
              <w:rPr>
                <w:rFonts w:ascii="GHEA Grapalat" w:hAnsi="GHEA Grapalat" w:cs="Arial"/>
                <w:sz w:val="22"/>
                <w:szCs w:val="22"/>
                <w:lang w:val="hy-AM"/>
              </w:rPr>
            </w:pPr>
          </w:p>
          <w:p w14:paraId="7A4D16E0" w14:textId="77777777" w:rsidR="00CA1EAA" w:rsidRDefault="00CA1EAA" w:rsidP="00CA1EAA">
            <w:pPr>
              <w:jc w:val="center"/>
              <w:rPr>
                <w:rFonts w:ascii="GHEA Grapalat" w:hAnsi="GHEA Grapalat" w:cs="Arial"/>
                <w:sz w:val="22"/>
                <w:szCs w:val="22"/>
                <w:lang w:val="hy-AM"/>
              </w:rPr>
            </w:pPr>
          </w:p>
          <w:p w14:paraId="3B35F685" w14:textId="77777777" w:rsidR="00CA1EAA" w:rsidRDefault="00CA1EAA" w:rsidP="00CA1EAA">
            <w:pPr>
              <w:jc w:val="center"/>
              <w:rPr>
                <w:rFonts w:ascii="GHEA Grapalat" w:hAnsi="GHEA Grapalat" w:cs="Arial"/>
                <w:sz w:val="22"/>
                <w:szCs w:val="22"/>
                <w:lang w:val="hy-AM"/>
              </w:rPr>
            </w:pPr>
          </w:p>
          <w:p w14:paraId="316E20CA" w14:textId="77777777" w:rsidR="00CA1EAA" w:rsidRDefault="00CA1EAA" w:rsidP="00CA1EAA">
            <w:pPr>
              <w:jc w:val="center"/>
              <w:rPr>
                <w:rFonts w:ascii="GHEA Grapalat" w:hAnsi="GHEA Grapalat" w:cs="Arial"/>
                <w:sz w:val="22"/>
                <w:szCs w:val="22"/>
                <w:lang w:val="hy-AM"/>
              </w:rPr>
            </w:pPr>
          </w:p>
          <w:p w14:paraId="5E39F653" w14:textId="77777777" w:rsidR="00CA1EAA" w:rsidRDefault="00CA1EAA" w:rsidP="00CA1EAA">
            <w:pPr>
              <w:jc w:val="center"/>
              <w:rPr>
                <w:rFonts w:ascii="GHEA Grapalat" w:hAnsi="GHEA Grapalat" w:cs="Arial"/>
                <w:sz w:val="22"/>
                <w:szCs w:val="22"/>
                <w:lang w:val="hy-AM"/>
              </w:rPr>
            </w:pPr>
          </w:p>
          <w:p w14:paraId="070A6DE9" w14:textId="77777777" w:rsidR="00CA1EAA" w:rsidRDefault="00CA1EAA" w:rsidP="00CA1EAA">
            <w:pPr>
              <w:jc w:val="center"/>
              <w:rPr>
                <w:rFonts w:ascii="GHEA Grapalat" w:hAnsi="GHEA Grapalat" w:cs="Arial"/>
                <w:sz w:val="22"/>
                <w:szCs w:val="22"/>
                <w:lang w:val="hy-AM"/>
              </w:rPr>
            </w:pPr>
          </w:p>
          <w:p w14:paraId="1AB0E3F8" w14:textId="77777777" w:rsidR="00CA1EAA" w:rsidRDefault="00CA1EAA" w:rsidP="00CA1EAA">
            <w:pPr>
              <w:jc w:val="center"/>
              <w:rPr>
                <w:rFonts w:ascii="GHEA Grapalat" w:hAnsi="GHEA Grapalat" w:cs="Arial"/>
                <w:sz w:val="22"/>
                <w:szCs w:val="22"/>
                <w:lang w:val="hy-AM"/>
              </w:rPr>
            </w:pPr>
          </w:p>
          <w:p w14:paraId="4EC05D1B" w14:textId="77777777" w:rsidR="00CA1EAA" w:rsidRDefault="00CA1EAA" w:rsidP="00CA1EAA">
            <w:pPr>
              <w:jc w:val="center"/>
              <w:rPr>
                <w:rFonts w:ascii="GHEA Grapalat" w:hAnsi="GHEA Grapalat" w:cs="Arial"/>
                <w:sz w:val="22"/>
                <w:szCs w:val="22"/>
                <w:lang w:val="hy-AM"/>
              </w:rPr>
            </w:pPr>
          </w:p>
          <w:p w14:paraId="2D5AFA9A" w14:textId="77777777" w:rsidR="00CA1EAA" w:rsidRDefault="00CA1EAA" w:rsidP="00CA1EAA">
            <w:pPr>
              <w:jc w:val="center"/>
              <w:rPr>
                <w:rFonts w:ascii="GHEA Grapalat" w:hAnsi="GHEA Grapalat" w:cs="Arial"/>
                <w:sz w:val="22"/>
                <w:szCs w:val="22"/>
                <w:lang w:val="hy-AM"/>
              </w:rPr>
            </w:pPr>
          </w:p>
          <w:p w14:paraId="164737A6" w14:textId="77777777" w:rsidR="00CA1EAA" w:rsidRDefault="00CA1EAA" w:rsidP="00CA1EAA">
            <w:pPr>
              <w:jc w:val="center"/>
              <w:rPr>
                <w:rFonts w:ascii="GHEA Grapalat" w:hAnsi="GHEA Grapalat" w:cs="Arial"/>
                <w:sz w:val="22"/>
                <w:szCs w:val="22"/>
                <w:lang w:val="hy-AM"/>
              </w:rPr>
            </w:pPr>
          </w:p>
          <w:p w14:paraId="254DEA29" w14:textId="77777777" w:rsidR="00CA1EAA" w:rsidRDefault="00CA1EAA" w:rsidP="00CA1EAA">
            <w:pPr>
              <w:jc w:val="center"/>
              <w:rPr>
                <w:rFonts w:ascii="GHEA Grapalat" w:hAnsi="GHEA Grapalat" w:cs="Arial"/>
                <w:sz w:val="22"/>
                <w:szCs w:val="22"/>
                <w:lang w:val="hy-AM"/>
              </w:rPr>
            </w:pPr>
          </w:p>
          <w:p w14:paraId="23D27619" w14:textId="77777777" w:rsidR="00CA1EAA" w:rsidRDefault="00CA1EAA" w:rsidP="00CA1EAA">
            <w:pPr>
              <w:jc w:val="center"/>
              <w:rPr>
                <w:rFonts w:ascii="GHEA Grapalat" w:hAnsi="GHEA Grapalat" w:cs="Arial"/>
                <w:sz w:val="22"/>
                <w:szCs w:val="22"/>
                <w:lang w:val="hy-AM"/>
              </w:rPr>
            </w:pPr>
          </w:p>
          <w:p w14:paraId="6FE52745" w14:textId="77777777" w:rsidR="00CA1EAA" w:rsidRDefault="00CA1EAA" w:rsidP="00CA1EAA">
            <w:pPr>
              <w:jc w:val="center"/>
              <w:rPr>
                <w:rFonts w:ascii="GHEA Grapalat" w:hAnsi="GHEA Grapalat" w:cs="Arial"/>
                <w:sz w:val="22"/>
                <w:szCs w:val="22"/>
                <w:lang w:val="hy-AM"/>
              </w:rPr>
            </w:pPr>
          </w:p>
          <w:p w14:paraId="082A45BC" w14:textId="77777777" w:rsidR="00CA1EAA" w:rsidRDefault="00CA1EAA" w:rsidP="00CA1EAA">
            <w:pPr>
              <w:jc w:val="center"/>
              <w:rPr>
                <w:rFonts w:ascii="GHEA Grapalat" w:hAnsi="GHEA Grapalat" w:cs="Arial"/>
                <w:sz w:val="22"/>
                <w:szCs w:val="22"/>
                <w:lang w:val="hy-AM"/>
              </w:rPr>
            </w:pPr>
          </w:p>
          <w:p w14:paraId="14B01DE0" w14:textId="61163248" w:rsidR="00CA1EAA" w:rsidRPr="00513CB2" w:rsidRDefault="00CA1EAA" w:rsidP="00CA1EAA">
            <w:pPr>
              <w:rPr>
                <w:rFonts w:ascii="GHEA Grapalat" w:hAnsi="GHEA Grapalat"/>
                <w:sz w:val="22"/>
                <w:lang w:val="hy-AM"/>
              </w:rPr>
            </w:pPr>
          </w:p>
        </w:tc>
        <w:tc>
          <w:tcPr>
            <w:tcW w:w="2790" w:type="dxa"/>
            <w:vAlign w:val="center"/>
          </w:tcPr>
          <w:p w14:paraId="3C3BD099" w14:textId="3632D8A5" w:rsidR="00CA1EAA" w:rsidRDefault="00CA1EAA" w:rsidP="00CA1EAA">
            <w:pPr>
              <w:jc w:val="center"/>
              <w:rPr>
                <w:rFonts w:ascii="GHEA Grapalat" w:hAnsi="GHEA Grapalat"/>
                <w:sz w:val="22"/>
                <w:szCs w:val="22"/>
                <w:lang w:val="hy-AM"/>
              </w:rPr>
            </w:pPr>
            <w:r w:rsidRPr="00CA1EAA">
              <w:rPr>
                <w:rFonts w:ascii="GHEA Grapalat" w:hAnsi="GHEA Grapalat"/>
                <w:sz w:val="22"/>
                <w:szCs w:val="22"/>
                <w:lang w:val="hy-AM"/>
              </w:rPr>
              <w:lastRenderedPageBreak/>
              <w:t>Պայմանագիրը/համաձայնագիրը/ ուժի մեջ է մտնում շինարարական աշխատանքների գնման պայմանագիրը/համաձայնագիրը/ վավերացնելու օրվանից և գործում է շինարարական աշխատանքներին զուգընթաց:</w:t>
            </w:r>
          </w:p>
          <w:p w14:paraId="69B6C135" w14:textId="77777777" w:rsidR="00CA1EAA" w:rsidRDefault="00CA1EAA" w:rsidP="00CA1EAA">
            <w:pPr>
              <w:jc w:val="center"/>
              <w:rPr>
                <w:rFonts w:ascii="GHEA Grapalat" w:hAnsi="GHEA Grapalat"/>
                <w:sz w:val="22"/>
                <w:szCs w:val="22"/>
                <w:lang w:val="hy-AM"/>
              </w:rPr>
            </w:pPr>
          </w:p>
          <w:p w14:paraId="75FC7865" w14:textId="77777777" w:rsidR="00CA1EAA" w:rsidRDefault="00CA1EAA" w:rsidP="00CA1EAA">
            <w:pPr>
              <w:jc w:val="center"/>
              <w:rPr>
                <w:rFonts w:ascii="GHEA Grapalat" w:hAnsi="GHEA Grapalat"/>
                <w:sz w:val="22"/>
                <w:szCs w:val="22"/>
                <w:lang w:val="hy-AM"/>
              </w:rPr>
            </w:pPr>
          </w:p>
          <w:p w14:paraId="2DCD7CFA" w14:textId="77777777" w:rsidR="00CA1EAA" w:rsidRDefault="00CA1EAA" w:rsidP="00CA1EAA">
            <w:pPr>
              <w:jc w:val="center"/>
              <w:rPr>
                <w:rFonts w:ascii="GHEA Grapalat" w:hAnsi="GHEA Grapalat"/>
                <w:sz w:val="22"/>
                <w:szCs w:val="22"/>
                <w:lang w:val="hy-AM"/>
              </w:rPr>
            </w:pPr>
          </w:p>
          <w:p w14:paraId="2094AF12" w14:textId="77777777" w:rsidR="00CA1EAA" w:rsidRDefault="00CA1EAA" w:rsidP="00CA1EAA">
            <w:pPr>
              <w:jc w:val="center"/>
              <w:rPr>
                <w:rFonts w:ascii="GHEA Grapalat" w:hAnsi="GHEA Grapalat"/>
                <w:sz w:val="22"/>
                <w:szCs w:val="22"/>
                <w:lang w:val="hy-AM"/>
              </w:rPr>
            </w:pPr>
          </w:p>
          <w:p w14:paraId="28F563DC" w14:textId="77777777" w:rsidR="00CA1EAA" w:rsidRDefault="00CA1EAA" w:rsidP="00CA1EAA">
            <w:pPr>
              <w:jc w:val="center"/>
              <w:rPr>
                <w:rFonts w:ascii="GHEA Grapalat" w:hAnsi="GHEA Grapalat"/>
                <w:sz w:val="22"/>
                <w:szCs w:val="22"/>
                <w:lang w:val="hy-AM"/>
              </w:rPr>
            </w:pPr>
          </w:p>
          <w:p w14:paraId="772F4E2B" w14:textId="77777777" w:rsidR="00CA1EAA" w:rsidRDefault="00CA1EAA" w:rsidP="00CA1EAA">
            <w:pPr>
              <w:jc w:val="center"/>
              <w:rPr>
                <w:rFonts w:ascii="GHEA Grapalat" w:hAnsi="GHEA Grapalat"/>
                <w:sz w:val="22"/>
                <w:szCs w:val="22"/>
                <w:lang w:val="hy-AM"/>
              </w:rPr>
            </w:pPr>
          </w:p>
          <w:p w14:paraId="048C348C" w14:textId="77777777" w:rsidR="00CA1EAA" w:rsidRDefault="00CA1EAA" w:rsidP="00CA1EAA">
            <w:pPr>
              <w:jc w:val="center"/>
              <w:rPr>
                <w:rFonts w:ascii="GHEA Grapalat" w:hAnsi="GHEA Grapalat"/>
                <w:sz w:val="22"/>
                <w:szCs w:val="22"/>
                <w:lang w:val="hy-AM"/>
              </w:rPr>
            </w:pPr>
          </w:p>
          <w:p w14:paraId="5646C30D" w14:textId="77777777" w:rsidR="00CA1EAA" w:rsidRDefault="00CA1EAA" w:rsidP="00CA1EAA">
            <w:pPr>
              <w:jc w:val="center"/>
              <w:rPr>
                <w:rFonts w:ascii="GHEA Grapalat" w:hAnsi="GHEA Grapalat"/>
                <w:sz w:val="22"/>
                <w:szCs w:val="22"/>
                <w:lang w:val="hy-AM"/>
              </w:rPr>
            </w:pPr>
          </w:p>
          <w:p w14:paraId="1CC340CB" w14:textId="77777777" w:rsidR="00CA1EAA" w:rsidRDefault="00CA1EAA" w:rsidP="00CA1EAA">
            <w:pPr>
              <w:jc w:val="center"/>
              <w:rPr>
                <w:rFonts w:ascii="GHEA Grapalat" w:hAnsi="GHEA Grapalat"/>
                <w:sz w:val="22"/>
                <w:szCs w:val="22"/>
                <w:lang w:val="hy-AM"/>
              </w:rPr>
            </w:pPr>
          </w:p>
          <w:p w14:paraId="5F2E399D" w14:textId="77777777" w:rsidR="00CA1EAA" w:rsidRDefault="00CA1EAA" w:rsidP="00CA1EAA">
            <w:pPr>
              <w:jc w:val="center"/>
              <w:rPr>
                <w:rFonts w:ascii="GHEA Grapalat" w:hAnsi="GHEA Grapalat"/>
                <w:sz w:val="22"/>
                <w:szCs w:val="22"/>
                <w:lang w:val="hy-AM"/>
              </w:rPr>
            </w:pPr>
          </w:p>
          <w:p w14:paraId="43971AEC" w14:textId="77777777" w:rsidR="00CA1EAA" w:rsidRDefault="00CA1EAA" w:rsidP="00CA1EAA">
            <w:pPr>
              <w:jc w:val="center"/>
              <w:rPr>
                <w:rFonts w:ascii="GHEA Grapalat" w:hAnsi="GHEA Grapalat"/>
                <w:sz w:val="22"/>
                <w:szCs w:val="22"/>
                <w:lang w:val="hy-AM"/>
              </w:rPr>
            </w:pPr>
          </w:p>
          <w:p w14:paraId="28A94975" w14:textId="77777777" w:rsidR="00CA1EAA" w:rsidRDefault="00CA1EAA" w:rsidP="00CA1EAA">
            <w:pPr>
              <w:jc w:val="center"/>
              <w:rPr>
                <w:rFonts w:ascii="GHEA Grapalat" w:hAnsi="GHEA Grapalat"/>
                <w:sz w:val="22"/>
                <w:szCs w:val="22"/>
                <w:lang w:val="hy-AM"/>
              </w:rPr>
            </w:pPr>
          </w:p>
          <w:p w14:paraId="5348D1A0" w14:textId="77777777" w:rsidR="00CA1EAA" w:rsidRDefault="00CA1EAA" w:rsidP="00CA1EAA">
            <w:pPr>
              <w:jc w:val="center"/>
              <w:rPr>
                <w:rFonts w:ascii="GHEA Grapalat" w:hAnsi="GHEA Grapalat"/>
                <w:sz w:val="22"/>
                <w:szCs w:val="22"/>
                <w:lang w:val="hy-AM"/>
              </w:rPr>
            </w:pPr>
          </w:p>
          <w:p w14:paraId="0873F1CC" w14:textId="77777777" w:rsidR="00CA1EAA" w:rsidRDefault="00CA1EAA" w:rsidP="00CA1EAA">
            <w:pPr>
              <w:jc w:val="center"/>
              <w:rPr>
                <w:rFonts w:ascii="GHEA Grapalat" w:hAnsi="GHEA Grapalat"/>
                <w:sz w:val="22"/>
                <w:szCs w:val="22"/>
                <w:lang w:val="hy-AM"/>
              </w:rPr>
            </w:pPr>
          </w:p>
          <w:p w14:paraId="6F344B80" w14:textId="77777777" w:rsidR="00CA1EAA" w:rsidRDefault="00CA1EAA" w:rsidP="00CA1EAA">
            <w:pPr>
              <w:jc w:val="center"/>
              <w:rPr>
                <w:rFonts w:ascii="GHEA Grapalat" w:hAnsi="GHEA Grapalat"/>
                <w:sz w:val="22"/>
                <w:szCs w:val="22"/>
                <w:lang w:val="hy-AM"/>
              </w:rPr>
            </w:pPr>
          </w:p>
          <w:p w14:paraId="4376E1B5" w14:textId="44EEDBB6" w:rsidR="00CA1EAA" w:rsidRPr="00513CB2" w:rsidRDefault="00CA1EAA" w:rsidP="00CA1EAA">
            <w:pPr>
              <w:jc w:val="center"/>
              <w:rPr>
                <w:rFonts w:ascii="GHEA Grapalat" w:hAnsi="GHEA Grapalat"/>
                <w:sz w:val="22"/>
                <w:lang w:val="hy-AM"/>
              </w:rPr>
            </w:pP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5"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lastRenderedPageBreak/>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7AC3158A"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AE330B">
        <w:rPr>
          <w:rFonts w:ascii="GHEA Grapalat" w:hAnsi="GHEA Grapalat"/>
          <w:i/>
          <w:sz w:val="18"/>
          <w:lang w:val="hy-AM"/>
        </w:rPr>
        <w:t>ԵՔ-ԲՄԽԾՁԲ-</w:t>
      </w:r>
      <w:r w:rsidR="007D0B50">
        <w:rPr>
          <w:rFonts w:ascii="GHEA Grapalat" w:hAnsi="GHEA Grapalat"/>
          <w:i/>
          <w:sz w:val="18"/>
          <w:lang w:val="hy-AM"/>
        </w:rPr>
        <w:t>25/46</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F34C44"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25</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1F6476" w:rsidRPr="00F566BF" w14:paraId="4778FBF1" w14:textId="77777777" w:rsidTr="000968C3">
        <w:trPr>
          <w:gridAfter w:val="1"/>
          <w:wAfter w:w="12" w:type="dxa"/>
          <w:trHeight w:val="1549"/>
        </w:trPr>
        <w:tc>
          <w:tcPr>
            <w:tcW w:w="1874" w:type="dxa"/>
            <w:vAlign w:val="center"/>
          </w:tcPr>
          <w:p w14:paraId="06510526" w14:textId="79AFC6C1" w:rsidR="001F6476" w:rsidRPr="00F566BF" w:rsidRDefault="001F6476" w:rsidP="001F6476">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6D3F3468" w14:textId="5FA2E1A5" w:rsidR="001F6476" w:rsidRPr="00F566BF" w:rsidRDefault="003B509C" w:rsidP="001F6476">
            <w:pPr>
              <w:jc w:val="center"/>
              <w:rPr>
                <w:rFonts w:ascii="GHEA Grapalat" w:hAnsi="GHEA Grapalat"/>
                <w:sz w:val="20"/>
                <w:lang w:val="es-ES"/>
              </w:rPr>
            </w:pPr>
            <w:r w:rsidRPr="003B509C">
              <w:rPr>
                <w:rFonts w:ascii="GHEA Grapalat" w:hAnsi="GHEA Grapalat"/>
                <w:bCs/>
                <w:sz w:val="20"/>
                <w:lang w:val="hy-AM"/>
              </w:rPr>
              <w:t>71351540/891</w:t>
            </w:r>
          </w:p>
        </w:tc>
        <w:tc>
          <w:tcPr>
            <w:tcW w:w="2506" w:type="dxa"/>
            <w:vAlign w:val="center"/>
          </w:tcPr>
          <w:p w14:paraId="2CCA5D10" w14:textId="51F0E83B" w:rsidR="001F6476" w:rsidRPr="003B509C" w:rsidRDefault="001F6476" w:rsidP="003B509C">
            <w:pPr>
              <w:jc w:val="center"/>
              <w:rPr>
                <w:rFonts w:ascii="GHEA Grapalat" w:hAnsi="GHEA Grapalat"/>
                <w:b/>
                <w:sz w:val="20"/>
                <w:lang w:val="hy-AM"/>
              </w:rPr>
            </w:pPr>
            <w:r w:rsidRPr="001F6476">
              <w:rPr>
                <w:rFonts w:ascii="GHEA Grapalat" w:hAnsi="GHEA Grapalat"/>
                <w:sz w:val="20"/>
                <w:lang w:val="hy-AM"/>
              </w:rPr>
              <w:t xml:space="preserve">Երևան քաղաքի </w:t>
            </w:r>
            <w:r w:rsidR="003B509C" w:rsidRPr="003B509C">
              <w:rPr>
                <w:rFonts w:ascii="GHEA Grapalat" w:hAnsi="GHEA Grapalat"/>
                <w:bCs/>
                <w:sz w:val="20"/>
                <w:lang w:val="hy-AM"/>
              </w:rPr>
              <w:t>Կենտրոն վարչական շրջանի Ամիրյան փողոցի մայթի վերանորոգման աշխատանքներ</w:t>
            </w:r>
            <w:r w:rsidR="001A6BED">
              <w:rPr>
                <w:rFonts w:ascii="GHEA Grapalat" w:hAnsi="GHEA Grapalat"/>
                <w:bCs/>
                <w:sz w:val="20"/>
                <w:lang w:val="hy-AM"/>
              </w:rPr>
              <w:t>ի</w:t>
            </w:r>
            <w:r w:rsidR="003B509C" w:rsidRPr="003B509C">
              <w:rPr>
                <w:rFonts w:ascii="GHEA Grapalat" w:hAnsi="GHEA Grapalat"/>
                <w:bCs/>
                <w:sz w:val="20"/>
                <w:lang w:val="hy-AM"/>
              </w:rPr>
              <w:t xml:space="preserve"> որակի տեխնիկական հսկողության խորհրդատվական ծառայություններ</w:t>
            </w:r>
          </w:p>
        </w:tc>
        <w:tc>
          <w:tcPr>
            <w:tcW w:w="606" w:type="dxa"/>
            <w:vAlign w:val="center"/>
          </w:tcPr>
          <w:p w14:paraId="3557F925" w14:textId="77777777" w:rsidR="001F6476" w:rsidRPr="00F566BF" w:rsidRDefault="001F6476" w:rsidP="001F6476">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77777777" w:rsidR="001F6476" w:rsidRPr="00F566BF" w:rsidRDefault="001F6476" w:rsidP="001F6476">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7777777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70007A74"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464B6AD3"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06817D1E"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AD19F7" w14:textId="73B23AF4"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052AAB1C" w14:textId="060B8FC7"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20E27A48" w14:textId="436DFED0" w:rsidR="001F6476" w:rsidRPr="00F566BF" w:rsidRDefault="001F6476" w:rsidP="001F6476">
            <w:pPr>
              <w:jc w:val="center"/>
              <w:rPr>
                <w:rFonts w:ascii="GHEA Grapalat" w:hAnsi="GHEA Grapalat" w:cs="Arial"/>
                <w:sz w:val="18"/>
                <w:szCs w:val="18"/>
                <w:lang w:val="pt-BR"/>
              </w:rPr>
            </w:pPr>
            <w:r w:rsidRPr="00F566BF">
              <w:rPr>
                <w:rFonts w:ascii="GHEA Grapalat" w:hAnsi="GHEA Grapalat"/>
                <w:sz w:val="20"/>
                <w:lang w:val="pt-BR"/>
              </w:rPr>
              <w:t>... %</w:t>
            </w:r>
          </w:p>
        </w:tc>
        <w:tc>
          <w:tcPr>
            <w:tcW w:w="1416" w:type="dxa"/>
            <w:vAlign w:val="center"/>
          </w:tcPr>
          <w:p w14:paraId="684C056C" w14:textId="2CB74933" w:rsidR="001F6476" w:rsidRPr="00F566BF" w:rsidRDefault="001F6476" w:rsidP="001F6476">
            <w:pPr>
              <w:jc w:val="center"/>
              <w:rPr>
                <w:rFonts w:ascii="GHEA Grapalat" w:hAnsi="GHEA Grapalat"/>
                <w:b/>
                <w:lang w:val="pt-BR"/>
              </w:rPr>
            </w:pPr>
            <w:r w:rsidRPr="00F566BF">
              <w:rPr>
                <w:rFonts w:ascii="GHEA Grapalat" w:hAnsi="GHEA Grapalat"/>
                <w:sz w:val="20"/>
                <w:lang w:val="pt-BR"/>
              </w:rPr>
              <w:t>... %</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08E7FE3D"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7D0B50">
        <w:rPr>
          <w:rFonts w:ascii="GHEA Grapalat" w:hAnsi="GHEA Grapalat"/>
          <w:i/>
          <w:sz w:val="18"/>
          <w:lang w:val="hy-AM"/>
        </w:rPr>
        <w:t>25/46</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F34C44"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74A27F4B"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7D0B50">
        <w:rPr>
          <w:rFonts w:ascii="GHEA Grapalat" w:hAnsi="GHEA Grapalat"/>
          <w:i/>
          <w:sz w:val="18"/>
          <w:lang w:val="hy-AM"/>
        </w:rPr>
        <w:t>25/46</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6" w:name="_Hlk187704942"/>
            <w:bookmarkStart w:id="17"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6E27A642"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  թ. կնքված </w:t>
            </w:r>
          </w:p>
          <w:p w14:paraId="277B09C7" w14:textId="550E7315"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AE330B">
              <w:rPr>
                <w:rFonts w:ascii="GHEA Grapalat" w:hAnsi="GHEA Grapalat"/>
                <w:i/>
                <w:sz w:val="18"/>
                <w:lang w:val="hy-AM"/>
              </w:rPr>
              <w:t>ԵՔ-ԲՄԽԾՁԲ-</w:t>
            </w:r>
            <w:r w:rsidR="007D0B50">
              <w:rPr>
                <w:rFonts w:ascii="GHEA Grapalat" w:hAnsi="GHEA Grapalat"/>
                <w:i/>
                <w:sz w:val="18"/>
                <w:lang w:val="hy-AM"/>
              </w:rPr>
              <w:t>25/46</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6"/>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7"/>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E3CF5" w14:textId="77777777" w:rsidR="003569B6" w:rsidRDefault="003569B6">
      <w:r>
        <w:separator/>
      </w:r>
    </w:p>
  </w:endnote>
  <w:endnote w:type="continuationSeparator" w:id="0">
    <w:p w14:paraId="164B1DC0" w14:textId="77777777" w:rsidR="003569B6" w:rsidRDefault="00356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4353C" w14:textId="77777777" w:rsidR="003569B6" w:rsidRDefault="003569B6">
      <w:r>
        <w:separator/>
      </w:r>
    </w:p>
  </w:footnote>
  <w:footnote w:type="continuationSeparator" w:id="0">
    <w:p w14:paraId="0903180E" w14:textId="77777777" w:rsidR="003569B6" w:rsidRDefault="003569B6">
      <w:r>
        <w:continuationSeparator/>
      </w:r>
    </w:p>
  </w:footnote>
  <w:footnote w:id="1">
    <w:p w14:paraId="119334DF" w14:textId="77777777" w:rsidR="008059DB" w:rsidRDefault="008059DB" w:rsidP="008059DB">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7A92C076" w14:textId="77777777" w:rsidR="00013150" w:rsidRDefault="00013150" w:rsidP="00013150">
      <w:pPr>
        <w:pStyle w:val="FootnoteText"/>
        <w:jc w:val="both"/>
        <w:rPr>
          <w:rFonts w:ascii="GHEA Grapalat" w:hAnsi="GHEA Grapalat"/>
          <w:i/>
          <w:sz w:val="16"/>
          <w:szCs w:val="24"/>
          <w:lang w:val="hy-AM" w:eastAsia="en-US"/>
        </w:rPr>
      </w:pPr>
      <w:r>
        <w:rPr>
          <w:rStyle w:val="FootnoteReference"/>
        </w:rPr>
        <w:footnoteRef/>
      </w:r>
      <w:r>
        <w:t xml:space="preserve"> </w:t>
      </w:r>
      <w:r w:rsidRPr="0089524D">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405693">
        <w:rPr>
          <w:rFonts w:ascii="GHEA Grapalat" w:hAnsi="GHEA Grapalat"/>
          <w:i/>
          <w:sz w:val="16"/>
          <w:szCs w:val="24"/>
          <w:lang w:val="hy-AM" w:eastAsia="en-US"/>
        </w:rPr>
        <w:t>ապատիկը</w:t>
      </w:r>
      <w:r w:rsidRPr="0089524D">
        <w:rPr>
          <w:rFonts w:ascii="GHEA Grapalat" w:hAnsi="GHEA Grapalat"/>
          <w:i/>
          <w:sz w:val="16"/>
          <w:szCs w:val="24"/>
          <w:lang w:val="hy-AM" w:eastAsia="en-US"/>
        </w:rPr>
        <w:t xml:space="preserve">, ապա սույն կետը </w:t>
      </w:r>
      <w:r>
        <w:rPr>
          <w:rFonts w:ascii="GHEA Grapalat" w:hAnsi="GHEA Grapalat"/>
          <w:i/>
          <w:sz w:val="16"/>
          <w:szCs w:val="24"/>
          <w:lang w:val="hy-AM" w:eastAsia="en-US"/>
        </w:rPr>
        <w:t>խմբագրվում է` վերջինից հանելով 4-րդ նախադասությունը, իսկ 5</w:t>
      </w:r>
      <w:r w:rsidRPr="0089524D">
        <w:rPr>
          <w:rFonts w:ascii="GHEA Grapalat" w:hAnsi="GHEA Grapalat"/>
          <w:i/>
          <w:sz w:val="16"/>
          <w:szCs w:val="24"/>
          <w:lang w:val="hy-AM" w:eastAsia="en-US"/>
        </w:rPr>
        <w:t>-րդ նախադասությունը խմբագրվում է`</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89524D">
        <w:rPr>
          <w:rFonts w:ascii="GHEA Grapalat" w:hAnsi="GHEA Grapalat"/>
          <w:i/>
          <w:sz w:val="16"/>
          <w:szCs w:val="24"/>
          <w:lang w:val="hy-AM" w:eastAsia="en-US"/>
        </w:rPr>
        <w:t>» բառերը փոխարինելով «և» բառով:</w:t>
      </w:r>
      <w:r w:rsidRPr="0089524D">
        <w:rPr>
          <w:rFonts w:ascii="GHEA Grapalat" w:hAnsi="GHEA Grapalat"/>
          <w:lang w:val="hy-AM"/>
        </w:rPr>
        <w:t xml:space="preserve"> </w:t>
      </w:r>
      <w:r w:rsidRPr="0089524D">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r w:rsidRPr="00405693" w:rsidDel="008B32AF">
        <w:rPr>
          <w:rFonts w:ascii="GHEA Grapalat" w:hAnsi="GHEA Grapalat"/>
          <w:i/>
          <w:sz w:val="16"/>
          <w:szCs w:val="24"/>
          <w:lang w:val="hy-AM" w:eastAsia="en-US"/>
        </w:rPr>
        <w:t xml:space="preserve"> </w:t>
      </w:r>
    </w:p>
    <w:p w14:paraId="6AEE7570" w14:textId="77777777" w:rsidR="00013150" w:rsidRPr="00DC0D0F" w:rsidRDefault="00013150" w:rsidP="00013150">
      <w:pPr>
        <w:rPr>
          <w:lang w:val="hy-AM"/>
        </w:rPr>
      </w:pPr>
      <w:bookmarkStart w:id="12" w:name="_Hlk192770044"/>
      <w:bookmarkStart w:id="13" w:name="_Hlk192770606"/>
      <w:bookmarkStart w:id="14" w:name="_Hlk192770607"/>
      <w:r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2"/>
    <w:bookmarkEnd w:id="13"/>
    <w:bookmarkEnd w:id="14"/>
    <w:p w14:paraId="591C2C38" w14:textId="77777777" w:rsidR="00013150" w:rsidRPr="00CD51B9" w:rsidRDefault="00013150" w:rsidP="00013150">
      <w:pPr>
        <w:pStyle w:val="FootnoteText"/>
        <w:jc w:val="both"/>
        <w:rPr>
          <w:rFonts w:ascii="Sylfaen" w:hAnsi="Sylfaen"/>
          <w:lang w:val="hy-AM"/>
        </w:rPr>
      </w:pPr>
    </w:p>
    <w:p w14:paraId="28D934CA" w14:textId="77777777" w:rsidR="00013150" w:rsidRPr="00D66974" w:rsidRDefault="00013150" w:rsidP="0001315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2"/>
  </w:num>
  <w:num w:numId="2" w16cid:durableId="1608543227">
    <w:abstractNumId w:val="8"/>
  </w:num>
  <w:num w:numId="3" w16cid:durableId="1163819955">
    <w:abstractNumId w:val="19"/>
  </w:num>
  <w:num w:numId="4" w16cid:durableId="1174689483">
    <w:abstractNumId w:val="15"/>
  </w:num>
  <w:num w:numId="5" w16cid:durableId="579799691">
    <w:abstractNumId w:val="24"/>
  </w:num>
  <w:num w:numId="6" w16cid:durableId="72355419">
    <w:abstractNumId w:val="22"/>
    <w:lvlOverride w:ilvl="0">
      <w:startOverride w:val="1"/>
    </w:lvlOverride>
    <w:lvlOverride w:ilvl="1"/>
    <w:lvlOverride w:ilvl="2"/>
    <w:lvlOverride w:ilvl="3"/>
    <w:lvlOverride w:ilvl="4"/>
    <w:lvlOverride w:ilvl="5"/>
    <w:lvlOverride w:ilvl="6"/>
    <w:lvlOverride w:ilvl="7"/>
    <w:lvlOverride w:ilvl="8"/>
  </w:num>
  <w:num w:numId="7" w16cid:durableId="10796010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7"/>
  </w:num>
  <w:num w:numId="10" w16cid:durableId="2033219715">
    <w:abstractNumId w:val="5"/>
  </w:num>
  <w:num w:numId="11" w16cid:durableId="2121681057">
    <w:abstractNumId w:val="7"/>
  </w:num>
  <w:num w:numId="12" w16cid:durableId="1177887081">
    <w:abstractNumId w:val="28"/>
  </w:num>
  <w:num w:numId="13" w16cid:durableId="1087531473">
    <w:abstractNumId w:val="25"/>
  </w:num>
  <w:num w:numId="14" w16cid:durableId="1989898819">
    <w:abstractNumId w:val="11"/>
  </w:num>
  <w:num w:numId="15" w16cid:durableId="1722704565">
    <w:abstractNumId w:val="26"/>
  </w:num>
  <w:num w:numId="16" w16cid:durableId="270550459">
    <w:abstractNumId w:val="14"/>
  </w:num>
  <w:num w:numId="17" w16cid:durableId="1346326557">
    <w:abstractNumId w:val="6"/>
  </w:num>
  <w:num w:numId="18" w16cid:durableId="795952545">
    <w:abstractNumId w:val="1"/>
  </w:num>
  <w:num w:numId="19" w16cid:durableId="1130442947">
    <w:abstractNumId w:val="4"/>
  </w:num>
  <w:num w:numId="20" w16cid:durableId="366301439">
    <w:abstractNumId w:val="3"/>
  </w:num>
  <w:num w:numId="21" w16cid:durableId="1796287460">
    <w:abstractNumId w:val="29"/>
  </w:num>
  <w:num w:numId="22" w16cid:durableId="1703357523">
    <w:abstractNumId w:val="27"/>
  </w:num>
  <w:num w:numId="23" w16cid:durableId="1800225600">
    <w:abstractNumId w:val="23"/>
  </w:num>
  <w:num w:numId="24" w16cid:durableId="173808293">
    <w:abstractNumId w:val="0"/>
  </w:num>
  <w:num w:numId="25" w16cid:durableId="964384315">
    <w:abstractNumId w:val="13"/>
  </w:num>
  <w:num w:numId="26" w16cid:durableId="133259512">
    <w:abstractNumId w:val="16"/>
  </w:num>
  <w:num w:numId="27" w16cid:durableId="109983424">
    <w:abstractNumId w:val="21"/>
  </w:num>
  <w:num w:numId="28" w16cid:durableId="352153748">
    <w:abstractNumId w:val="10"/>
  </w:num>
  <w:num w:numId="29" w16cid:durableId="1170219024">
    <w:abstractNumId w:val="9"/>
  </w:num>
  <w:num w:numId="30" w16cid:durableId="1554270000">
    <w:abstractNumId w:val="12"/>
  </w:num>
  <w:num w:numId="31" w16cid:durableId="1113285084">
    <w:abstractNumId w:val="20"/>
  </w:num>
  <w:num w:numId="32" w16cid:durableId="500892976">
    <w:abstractNumId w:val="2"/>
  </w:num>
  <w:num w:numId="33" w16cid:durableId="2111654030">
    <w:abstractNumId w:val="18"/>
  </w:num>
  <w:num w:numId="34" w16cid:durableId="1561089124">
    <w:abstractNumId w:val="1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65F9"/>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Pages>
  <Words>21056</Words>
  <Characters>120024</Characters>
  <Application>Microsoft Office Word</Application>
  <DocSecurity>0</DocSecurity>
  <Lines>1000</Lines>
  <Paragraphs>281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140799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23</cp:lastModifiedBy>
  <cp:revision>79</cp:revision>
  <cp:lastPrinted>2018-02-16T07:12:00Z</cp:lastPrinted>
  <dcterms:created xsi:type="dcterms:W3CDTF">2025-03-04T12:43:00Z</dcterms:created>
  <dcterms:modified xsi:type="dcterms:W3CDTF">2025-10-16T13:46:00Z</dcterms:modified>
</cp:coreProperties>
</file>